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0D323" w14:textId="358463B4" w:rsidR="00D20650" w:rsidRPr="002C5A1D" w:rsidRDefault="00D20650" w:rsidP="00821AF9">
      <w:pPr>
        <w:widowControl w:val="0"/>
        <w:contextualSpacing/>
        <w:rPr>
          <w:rFonts w:ascii="GHEA Grapalat" w:hAnsi="GHEA Grapalat" w:cs="Sylfaen"/>
          <w:i/>
          <w:u w:val="single"/>
        </w:rPr>
      </w:pPr>
      <w:r>
        <w:rPr>
          <w:rFonts w:ascii="GHEA Grapalat" w:hAnsi="GHEA Grapalat"/>
          <w:i/>
        </w:rPr>
        <w:t xml:space="preserve">      </w:t>
      </w:r>
    </w:p>
    <w:p w14:paraId="5920C28D"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8D47715" w14:textId="77777777" w:rsidR="00D20650" w:rsidRDefault="00D20650" w:rsidP="00DB4988">
      <w:pPr>
        <w:pStyle w:val="BodyTextIndent"/>
        <w:widowControl w:val="0"/>
        <w:spacing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6C01DDA3" w14:textId="77777777" w:rsidR="000405A7" w:rsidRDefault="000405A7" w:rsidP="000405A7">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69E954FE" w14:textId="77777777"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p>
    <w:p w14:paraId="376E717C" w14:textId="519457EE" w:rsidR="00D20650" w:rsidRDefault="00D20650" w:rsidP="00DB498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C451E">
        <w:rPr>
          <w:rFonts w:ascii="GHEA Grapalat" w:hAnsi="GHEA Grapalat"/>
          <w:i w:val="0"/>
          <w:sz w:val="24"/>
          <w:szCs w:val="24"/>
          <w:lang w:val="hy-AM"/>
        </w:rPr>
        <w:t>27</w:t>
      </w:r>
      <w:r w:rsidRPr="009044F1">
        <w:rPr>
          <w:rFonts w:ascii="GHEA Grapalat" w:hAnsi="GHEA Grapalat"/>
          <w:i w:val="0"/>
          <w:sz w:val="24"/>
          <w:szCs w:val="24"/>
        </w:rPr>
        <w:t>" "</w:t>
      </w:r>
      <w:r w:rsidR="00E843E9">
        <w:rPr>
          <w:rFonts w:ascii="GHEA Grapalat" w:hAnsi="GHEA Grapalat"/>
          <w:i w:val="0"/>
          <w:sz w:val="24"/>
          <w:szCs w:val="24"/>
        </w:rPr>
        <w:t>февраля</w:t>
      </w:r>
      <w:r w:rsidRPr="009044F1">
        <w:rPr>
          <w:rFonts w:ascii="GHEA Grapalat" w:hAnsi="GHEA Grapalat"/>
          <w:i w:val="0"/>
          <w:sz w:val="24"/>
          <w:szCs w:val="24"/>
        </w:rPr>
        <w:t>" 20</w:t>
      </w:r>
      <w:r w:rsidR="00DB4988">
        <w:rPr>
          <w:rFonts w:ascii="GHEA Grapalat" w:hAnsi="GHEA Grapalat"/>
          <w:i w:val="0"/>
          <w:sz w:val="24"/>
          <w:szCs w:val="24"/>
        </w:rPr>
        <w:t>2</w:t>
      </w:r>
      <w:r w:rsidR="000405A7">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00F3405D">
        <w:rPr>
          <w:rFonts w:ascii="GHEA Grapalat" w:hAnsi="GHEA Grapalat"/>
          <w:i w:val="0"/>
          <w:sz w:val="24"/>
          <w:szCs w:val="24"/>
          <w:lang w:val="hy-AM"/>
        </w:rPr>
        <w:t>3</w:t>
      </w:r>
      <w:r w:rsidRPr="009044F1">
        <w:rPr>
          <w:rFonts w:ascii="GHEA Grapalat" w:hAnsi="GHEA Grapalat"/>
          <w:i w:val="0"/>
          <w:sz w:val="24"/>
          <w:szCs w:val="24"/>
        </w:rPr>
        <w:t xml:space="preserve">" </w:t>
      </w:r>
    </w:p>
    <w:p w14:paraId="23047A64" w14:textId="226E1088" w:rsidR="00D20650" w:rsidRPr="009044F1" w:rsidRDefault="00D20650" w:rsidP="00DB498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BA2ADE">
        <w:rPr>
          <w:rFonts w:ascii="GHEA Grapalat" w:hAnsi="GHEA Grapalat"/>
          <w:i w:val="0"/>
          <w:sz w:val="24"/>
          <w:szCs w:val="24"/>
        </w:rPr>
        <w:t>EQ-BMKHTSDZB-</w:t>
      </w:r>
      <w:r w:rsidR="00EC451E">
        <w:rPr>
          <w:rFonts w:ascii="GHEA Grapalat" w:hAnsi="GHEA Grapalat"/>
          <w:i w:val="0"/>
          <w:sz w:val="24"/>
          <w:szCs w:val="24"/>
        </w:rPr>
        <w:t>26/37</w:t>
      </w:r>
    </w:p>
    <w:p w14:paraId="7DD807B8" w14:textId="77777777" w:rsidR="00D20650" w:rsidRPr="009044F1" w:rsidRDefault="00D20650" w:rsidP="00DB4988">
      <w:pPr>
        <w:pStyle w:val="BodyTextIndent"/>
        <w:widowControl w:val="0"/>
        <w:spacing w:line="240" w:lineRule="auto"/>
        <w:rPr>
          <w:rFonts w:ascii="GHEA Grapalat" w:hAnsi="GHEA Grapalat"/>
          <w:i w:val="0"/>
          <w:sz w:val="24"/>
          <w:szCs w:val="24"/>
        </w:rPr>
      </w:pPr>
    </w:p>
    <w:p w14:paraId="67F90D6C" w14:textId="77777777" w:rsidR="00DB4988" w:rsidRPr="00DC0119" w:rsidRDefault="00DB4988" w:rsidP="00DB4988">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fldChar w:fldCharType="end"/>
      </w:r>
      <w:r w:rsidRPr="00DC0119">
        <w:rPr>
          <w:rFonts w:ascii="GHEA Grapalat" w:hAnsi="GHEA Grapalat"/>
          <w:i w:val="0"/>
          <w:sz w:val="24"/>
          <w:szCs w:val="24"/>
        </w:rPr>
        <w:t>).</w:t>
      </w:r>
    </w:p>
    <w:p w14:paraId="5884E118" w14:textId="2A8BBA97" w:rsidR="00DB4988" w:rsidRPr="00DC0119" w:rsidRDefault="00DB4988" w:rsidP="00EC451E">
      <w:pPr>
        <w:spacing w:before="240" w:after="240"/>
        <w:jc w:val="both"/>
        <w:rPr>
          <w:rFonts w:ascii="GHEA Grapalat" w:hAnsi="GHEA Grapalat"/>
          <w:i/>
        </w:rPr>
      </w:pPr>
      <w:r>
        <w:rPr>
          <w:rFonts w:ascii="GHEA Grapalat" w:hAnsi="GHEA Grapalat"/>
          <w:lang w:val="hy-AM"/>
        </w:rPr>
        <w:t xml:space="preserve">      </w:t>
      </w:r>
      <w:r w:rsidRPr="00DF55D1">
        <w:rPr>
          <w:rFonts w:ascii="GHEA Grapalat" w:hAnsi="GHEA Grapalat"/>
          <w:lang w:val="hy-AM"/>
        </w:rPr>
        <w:t>Участнику, отобранному по итогам конкурса, в установленном</w:t>
      </w:r>
      <w:r w:rsidRPr="00DF55D1">
        <w:rPr>
          <w:rFonts w:ascii="Cambria" w:hAnsi="Cambria" w:cs="Cambria"/>
          <w:lang w:val="hy-AM"/>
        </w:rPr>
        <w:t> </w:t>
      </w:r>
      <w:r w:rsidRPr="00DF55D1">
        <w:rPr>
          <w:rFonts w:ascii="GHEA Grapalat" w:hAnsi="GHEA Grapalat"/>
          <w:lang w:val="hy-AM"/>
        </w:rPr>
        <w:t>порядке будет предложено заключить договор на оказание услуг</w:t>
      </w:r>
      <w:r>
        <w:rPr>
          <w:rFonts w:ascii="GHEA Grapalat" w:hAnsi="GHEA Grapalat"/>
          <w:lang w:val="hy-AM"/>
        </w:rPr>
        <w:t xml:space="preserve"> </w:t>
      </w:r>
      <w:r w:rsidRPr="00DF55D1">
        <w:rPr>
          <w:rFonts w:ascii="GHEA Grapalat" w:hAnsi="GHEA Grapalat"/>
          <w:lang w:val="hy-AM"/>
        </w:rPr>
        <w:t xml:space="preserve">по </w:t>
      </w:r>
      <w:r w:rsidR="003D7790" w:rsidRPr="00EC451E">
        <w:rPr>
          <w:rFonts w:ascii="GHEA Grapalat" w:hAnsi="GHEA Grapalat"/>
          <w:lang w:val="hy-AM"/>
        </w:rPr>
        <w:t>приобретени</w:t>
      </w:r>
      <w:r w:rsidR="009C2B43" w:rsidRPr="00EC451E">
        <w:rPr>
          <w:rFonts w:ascii="GHEA Grapalat" w:hAnsi="GHEA Grapalat"/>
          <w:lang w:val="hy-AM"/>
        </w:rPr>
        <w:t>ю</w:t>
      </w:r>
      <w:r w:rsidR="003D7790" w:rsidRPr="00EC451E">
        <w:rPr>
          <w:rFonts w:ascii="GHEA Grapalat" w:hAnsi="GHEA Grapalat"/>
          <w:lang w:val="hy-AM"/>
        </w:rPr>
        <w:t xml:space="preserve"> </w:t>
      </w:r>
      <w:r w:rsidR="00EC451E" w:rsidRPr="00EC451E">
        <w:rPr>
          <w:rFonts w:ascii="GHEA Grapalat" w:hAnsi="GHEA Grapalat"/>
          <w:lang w:val="hy-AM"/>
        </w:rPr>
        <w:t xml:space="preserve"> консультационных услуг по разработке концепции инвестиционной</w:t>
      </w:r>
      <w:r w:rsidR="00EC451E" w:rsidRPr="00616A71">
        <w:rPr>
          <w:rFonts w:ascii="GHEA Grapalat" w:eastAsia="Tahoma" w:hAnsi="GHEA Grapalat" w:cstheme="majorHAnsi"/>
        </w:rPr>
        <w:t xml:space="preserve"> программы Международной академии тенниса в Ереване, и соответствующей тендерной документации</w:t>
      </w:r>
      <w:r w:rsidR="00DF55D1" w:rsidRPr="00DF55D1">
        <w:rPr>
          <w:rFonts w:ascii="GHEA Grapalat" w:hAnsi="GHEA Grapalat"/>
          <w:lang w:val="hy-AM"/>
        </w:rPr>
        <w:t xml:space="preserve"> </w:t>
      </w:r>
      <w:r w:rsidRPr="00DF55D1">
        <w:rPr>
          <w:rFonts w:ascii="GHEA Grapalat" w:hAnsi="GHEA Grapalat"/>
          <w:lang w:val="hy-AM"/>
        </w:rPr>
        <w:t>(далее — договор).</w:t>
      </w:r>
    </w:p>
    <w:p w14:paraId="2C738523" w14:textId="77777777" w:rsidR="00D20650" w:rsidRPr="009044F1" w:rsidRDefault="00D20650" w:rsidP="00DB498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6C76129" w14:textId="77777777" w:rsidR="00D20650" w:rsidRDefault="00D20650" w:rsidP="00DB498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09E74CBF" w14:textId="77777777" w:rsidR="00D20650" w:rsidRPr="003F762C" w:rsidRDefault="00D20650" w:rsidP="00DB498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593024AA" w14:textId="77777777" w:rsidR="00D20650" w:rsidRPr="00D5443D" w:rsidRDefault="00D20650" w:rsidP="00DB498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B74EC28" w14:textId="32002F06"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7F43CD">
        <w:rPr>
          <w:rStyle w:val="Hyperlink"/>
          <w:rFonts w:ascii="GHEA Grapalat" w:hAnsi="GHEA Grapalat"/>
          <w:i w:val="0"/>
          <w:iCs/>
          <w:sz w:val="24"/>
          <w:szCs w:val="24"/>
          <w:u w:val="none"/>
        </w:rPr>
        <w:t>www.armeps.am</w:t>
      </w:r>
      <w:r>
        <w:fldChar w:fldCharType="end"/>
      </w:r>
      <w:r w:rsidRPr="007F43CD">
        <w:rPr>
          <w:rFonts w:ascii="GHEA Grapalat" w:hAnsi="GHEA Grapalat"/>
          <w:i w:val="0"/>
          <w:iCs/>
          <w:sz w:val="24"/>
          <w:szCs w:val="24"/>
        </w:rPr>
        <w:t xml:space="preserve">), до </w:t>
      </w:r>
      <w:r w:rsidR="00F3405D">
        <w:rPr>
          <w:rFonts w:ascii="GHEA Grapalat" w:hAnsi="GHEA Grapalat"/>
          <w:i w:val="0"/>
          <w:iCs/>
          <w:sz w:val="24"/>
          <w:szCs w:val="24"/>
        </w:rPr>
        <w:t>11:00</w:t>
      </w:r>
      <w:r w:rsidRPr="007F43CD">
        <w:rPr>
          <w:rFonts w:ascii="GHEA Grapalat" w:hAnsi="GHEA Grapalat"/>
          <w:i w:val="0"/>
          <w:iCs/>
          <w:sz w:val="24"/>
          <w:szCs w:val="24"/>
        </w:rPr>
        <w:t xml:space="preserve"> часов </w:t>
      </w:r>
      <w:r w:rsidR="00EC451E">
        <w:rPr>
          <w:rFonts w:ascii="GHEA Grapalat" w:hAnsi="GHEA Grapalat"/>
          <w:i w:val="0"/>
          <w:iCs/>
          <w:sz w:val="24"/>
          <w:szCs w:val="24"/>
          <w:lang w:val="hy-AM"/>
        </w:rPr>
        <w:t>03</w:t>
      </w:r>
      <w:r w:rsidR="00483350" w:rsidRPr="00E064FF">
        <w:rPr>
          <w:rFonts w:ascii="GHEA Grapalat" w:hAnsi="GHEA Grapalat"/>
          <w:b/>
          <w:bCs/>
          <w:i w:val="0"/>
          <w:iCs/>
          <w:sz w:val="24"/>
          <w:szCs w:val="24"/>
          <w:lang w:val="hy-AM"/>
        </w:rPr>
        <w:t>.</w:t>
      </w:r>
      <w:r w:rsidR="00185E00">
        <w:rPr>
          <w:rFonts w:ascii="GHEA Grapalat" w:hAnsi="GHEA Grapalat"/>
          <w:b/>
          <w:bCs/>
          <w:i w:val="0"/>
          <w:iCs/>
          <w:sz w:val="24"/>
          <w:szCs w:val="24"/>
          <w:lang w:val="hy-AM"/>
        </w:rPr>
        <w:t>0</w:t>
      </w:r>
      <w:r w:rsidR="00EC451E">
        <w:rPr>
          <w:rFonts w:ascii="GHEA Grapalat" w:hAnsi="GHEA Grapalat"/>
          <w:b/>
          <w:bCs/>
          <w:i w:val="0"/>
          <w:iCs/>
          <w:sz w:val="24"/>
          <w:szCs w:val="24"/>
          <w:lang w:val="hy-AM"/>
        </w:rPr>
        <w:t>4</w:t>
      </w:r>
      <w:r w:rsidR="0048335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Pr="00F3405D">
        <w:rPr>
          <w:rFonts w:ascii="GHEA Grapalat" w:hAnsi="GHEA Grapalat"/>
          <w:b/>
          <w:bCs/>
          <w:i w:val="0"/>
          <w:iCs/>
          <w:sz w:val="24"/>
          <w:szCs w:val="24"/>
        </w:rPr>
        <w:t>г</w:t>
      </w:r>
      <w:r w:rsidRPr="007F43CD">
        <w:rPr>
          <w:rFonts w:ascii="GHEA Grapalat" w:hAnsi="GHEA Grapalat"/>
          <w:i w:val="0"/>
          <w:iCs/>
          <w:sz w:val="24"/>
          <w:szCs w:val="24"/>
        </w:rPr>
        <w:t xml:space="preserve"> </w:t>
      </w:r>
      <w:r w:rsidRPr="007F43CD">
        <w:rPr>
          <w:rFonts w:ascii="GHEA Grapalat" w:hAnsi="GHEA Grapalat"/>
          <w:i w:val="0"/>
          <w:iCs/>
          <w:sz w:val="24"/>
          <w:szCs w:val="24"/>
          <w:lang w:val="hy-AM"/>
        </w:rPr>
        <w:t xml:space="preserve"> </w:t>
      </w:r>
      <w:r w:rsidRPr="007F43CD">
        <w:rPr>
          <w:rFonts w:ascii="GHEA Grapalat" w:hAnsi="GHEA Grapalat"/>
          <w:i w:val="0"/>
          <w:iCs/>
          <w:sz w:val="24"/>
          <w:szCs w:val="24"/>
        </w:rPr>
        <w:t>дня с даты опубликования настоящего объявления.Кроме армянского языка заявки могут быть поданы также на английском или русском языке.</w:t>
      </w:r>
    </w:p>
    <w:p w14:paraId="5F94A155" w14:textId="757B17AA"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Вскрытие заявок будет проводиться в электронной форме, посредством системы электронных закупок Armeps, в </w:t>
      </w:r>
      <w:r w:rsidR="00F3405D">
        <w:rPr>
          <w:rFonts w:ascii="GHEA Grapalat" w:hAnsi="GHEA Grapalat"/>
          <w:b/>
          <w:i w:val="0"/>
          <w:iCs/>
          <w:sz w:val="24"/>
          <w:szCs w:val="24"/>
        </w:rPr>
        <w:t>11:00</w:t>
      </w:r>
      <w:r w:rsidRPr="00E5782E">
        <w:rPr>
          <w:rFonts w:ascii="GHEA Grapalat" w:hAnsi="GHEA Grapalat"/>
          <w:b/>
          <w:i w:val="0"/>
          <w:iCs/>
          <w:sz w:val="24"/>
          <w:szCs w:val="24"/>
        </w:rPr>
        <w:t xml:space="preserve"> часов </w:t>
      </w:r>
      <w:r w:rsidR="00EC451E">
        <w:rPr>
          <w:rFonts w:ascii="GHEA Grapalat" w:hAnsi="GHEA Grapalat"/>
          <w:b/>
          <w:i w:val="0"/>
          <w:iCs/>
          <w:sz w:val="24"/>
          <w:szCs w:val="24"/>
          <w:lang w:val="hy-AM"/>
        </w:rPr>
        <w:t>03</w:t>
      </w:r>
      <w:r w:rsidR="00185E00" w:rsidRPr="00F3405D">
        <w:rPr>
          <w:rFonts w:ascii="GHEA Grapalat" w:hAnsi="GHEA Grapalat"/>
          <w:b/>
          <w:bCs/>
          <w:i w:val="0"/>
          <w:iCs/>
          <w:sz w:val="24"/>
          <w:szCs w:val="24"/>
          <w:lang w:val="hy-AM"/>
        </w:rPr>
        <w:t>.</w:t>
      </w:r>
      <w:r w:rsidR="00185E00">
        <w:rPr>
          <w:rFonts w:ascii="GHEA Grapalat" w:hAnsi="GHEA Grapalat"/>
          <w:b/>
          <w:bCs/>
          <w:i w:val="0"/>
          <w:iCs/>
          <w:sz w:val="24"/>
          <w:szCs w:val="24"/>
          <w:lang w:val="hy-AM"/>
        </w:rPr>
        <w:t>0</w:t>
      </w:r>
      <w:r w:rsidR="00EC451E">
        <w:rPr>
          <w:rFonts w:ascii="GHEA Grapalat" w:hAnsi="GHEA Grapalat"/>
          <w:b/>
          <w:bCs/>
          <w:i w:val="0"/>
          <w:iCs/>
          <w:sz w:val="24"/>
          <w:szCs w:val="24"/>
          <w:lang w:val="hy-AM"/>
        </w:rPr>
        <w:t>4</w:t>
      </w:r>
      <w:r w:rsidR="00185E00" w:rsidRPr="00F3405D">
        <w:rPr>
          <w:rFonts w:ascii="GHEA Grapalat" w:hAnsi="GHEA Grapalat"/>
          <w:b/>
          <w:bCs/>
          <w:i w:val="0"/>
          <w:iCs/>
          <w:sz w:val="24"/>
          <w:szCs w:val="24"/>
          <w:lang w:val="hy-AM"/>
        </w:rPr>
        <w:t>.202</w:t>
      </w:r>
      <w:r w:rsidR="00185E00">
        <w:rPr>
          <w:rFonts w:ascii="GHEA Grapalat" w:hAnsi="GHEA Grapalat"/>
          <w:b/>
          <w:bCs/>
          <w:i w:val="0"/>
          <w:iCs/>
          <w:sz w:val="24"/>
          <w:szCs w:val="24"/>
          <w:lang w:val="hy-AM"/>
        </w:rPr>
        <w:t>6</w:t>
      </w:r>
      <w:r w:rsidR="00185E00" w:rsidRPr="00F3405D">
        <w:rPr>
          <w:rFonts w:ascii="GHEA Grapalat" w:hAnsi="GHEA Grapalat"/>
          <w:b/>
          <w:bCs/>
          <w:i w:val="0"/>
          <w:iCs/>
          <w:sz w:val="24"/>
          <w:szCs w:val="24"/>
        </w:rPr>
        <w:t>г</w:t>
      </w:r>
      <w:r w:rsidRPr="007F43CD">
        <w:rPr>
          <w:rFonts w:ascii="GHEA Grapalat" w:hAnsi="GHEA Grapalat"/>
          <w:b/>
          <w:i w:val="0"/>
          <w:iCs/>
          <w:sz w:val="24"/>
          <w:szCs w:val="24"/>
        </w:rPr>
        <w:t xml:space="preserve">. </w:t>
      </w:r>
      <w:r w:rsidRPr="007F43CD">
        <w:rPr>
          <w:rFonts w:ascii="GHEA Grapalat" w:hAnsi="GHEA Grapalat"/>
          <w:i w:val="0"/>
          <w:iCs/>
          <w:sz w:val="24"/>
          <w:szCs w:val="24"/>
        </w:rPr>
        <w:t>со дня опубликования настоящего объявления.</w:t>
      </w:r>
    </w:p>
    <w:p w14:paraId="63FE1BCF" w14:textId="77777777" w:rsidR="007F43CD" w:rsidRPr="007F43CD" w:rsidRDefault="007F43CD" w:rsidP="007F43CD">
      <w:pPr>
        <w:pStyle w:val="BodyTextIndent"/>
        <w:widowControl w:val="0"/>
        <w:spacing w:line="240" w:lineRule="auto"/>
        <w:ind w:firstLine="567"/>
        <w:rPr>
          <w:rFonts w:ascii="GHEA Grapalat" w:hAnsi="GHEA Grapalat"/>
          <w:i w:val="0"/>
          <w:iCs/>
          <w:sz w:val="24"/>
          <w:szCs w:val="24"/>
        </w:rPr>
      </w:pPr>
      <w:r w:rsidRPr="007F43CD">
        <w:rPr>
          <w:rFonts w:ascii="GHEA Grapalat" w:hAnsi="GHEA Grapalat"/>
          <w:i w:val="0"/>
          <w:iCs/>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267DBD8D" w14:textId="59D3A8A9" w:rsidR="007F43CD" w:rsidRPr="007F43CD" w:rsidRDefault="007F43CD" w:rsidP="007F43CD">
      <w:pPr>
        <w:pStyle w:val="BodyTextIndent"/>
        <w:spacing w:line="240" w:lineRule="auto"/>
        <w:ind w:firstLine="567"/>
        <w:rPr>
          <w:rFonts w:ascii="GHEA Grapalat" w:hAnsi="GHEA Grapalat"/>
          <w:i w:val="0"/>
          <w:iCs/>
          <w:sz w:val="24"/>
          <w:szCs w:val="24"/>
        </w:rPr>
      </w:pPr>
      <w:r w:rsidRPr="007F43CD">
        <w:rPr>
          <w:rFonts w:ascii="GHEA Grapalat" w:hAnsi="GHEA Grapalat"/>
          <w:i w:val="0"/>
          <w:iCs/>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D8688C">
        <w:rPr>
          <w:rFonts w:ascii="GHEA Grapalat" w:hAnsi="GHEA Grapalat"/>
          <w:i w:val="0"/>
          <w:iCs/>
          <w:sz w:val="24"/>
          <w:szCs w:val="24"/>
        </w:rPr>
        <w:t>Г</w:t>
      </w:r>
      <w:r w:rsidR="00D86DB8">
        <w:rPr>
          <w:rFonts w:ascii="GHEA Grapalat" w:hAnsi="GHEA Grapalat"/>
          <w:i w:val="0"/>
          <w:iCs/>
          <w:sz w:val="24"/>
          <w:szCs w:val="24"/>
        </w:rPr>
        <w:t xml:space="preserve">. </w:t>
      </w:r>
      <w:r w:rsidR="00D8688C">
        <w:rPr>
          <w:rFonts w:ascii="GHEA Grapalat" w:hAnsi="GHEA Grapalat"/>
          <w:i w:val="0"/>
          <w:iCs/>
          <w:sz w:val="24"/>
          <w:szCs w:val="24"/>
        </w:rPr>
        <w:t>Мурад</w:t>
      </w:r>
      <w:r w:rsidR="00D86DB8">
        <w:rPr>
          <w:rFonts w:ascii="GHEA Grapalat" w:hAnsi="GHEA Grapalat"/>
          <w:i w:val="0"/>
          <w:iCs/>
          <w:sz w:val="24"/>
          <w:szCs w:val="24"/>
        </w:rPr>
        <w:t>ян</w:t>
      </w:r>
      <w:r w:rsidRPr="007F43CD">
        <w:rPr>
          <w:rFonts w:ascii="GHEA Grapalat" w:hAnsi="GHEA Grapalat"/>
          <w:i w:val="0"/>
          <w:iCs/>
          <w:sz w:val="24"/>
          <w:szCs w:val="24"/>
        </w:rPr>
        <w:t>.</w:t>
      </w:r>
    </w:p>
    <w:p w14:paraId="40DD8C89" w14:textId="0A3B37FE"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Телефон` </w:t>
      </w:r>
      <w:r w:rsidR="00EE4BCE">
        <w:rPr>
          <w:rFonts w:ascii="GHEA Grapalat" w:hAnsi="GHEA Grapalat"/>
          <w:iCs/>
          <w:sz w:val="24"/>
          <w:szCs w:val="24"/>
        </w:rPr>
        <w:t>01151437</w:t>
      </w:r>
      <w:r w:rsidR="00D8688C">
        <w:rPr>
          <w:rFonts w:ascii="GHEA Grapalat" w:hAnsi="GHEA Grapalat"/>
          <w:iCs/>
          <w:sz w:val="24"/>
          <w:szCs w:val="24"/>
        </w:rPr>
        <w:t>3</w:t>
      </w:r>
    </w:p>
    <w:p w14:paraId="0E653419" w14:textId="1F9FC552" w:rsidR="007F43CD" w:rsidRPr="007F43CD" w:rsidRDefault="007F43CD" w:rsidP="007F43CD">
      <w:pPr>
        <w:pStyle w:val="FootnoteText"/>
        <w:tabs>
          <w:tab w:val="left" w:pos="1350"/>
        </w:tabs>
        <w:ind w:firstLine="90"/>
        <w:jc w:val="both"/>
        <w:rPr>
          <w:rFonts w:ascii="GHEA Grapalat" w:hAnsi="GHEA Grapalat"/>
          <w:iCs/>
          <w:sz w:val="24"/>
          <w:szCs w:val="24"/>
        </w:rPr>
      </w:pPr>
      <w:r w:rsidRPr="007F43CD">
        <w:rPr>
          <w:rFonts w:ascii="GHEA Grapalat" w:hAnsi="GHEA Grapalat"/>
          <w:iCs/>
          <w:sz w:val="24"/>
          <w:szCs w:val="24"/>
        </w:rPr>
        <w:t xml:space="preserve">Электронная почта` </w:t>
      </w:r>
      <w:proofErr w:type="spellStart"/>
      <w:r w:rsidR="00D8688C">
        <w:rPr>
          <w:rFonts w:ascii="GHEA Grapalat" w:hAnsi="GHEA Grapalat"/>
          <w:iCs/>
          <w:sz w:val="24"/>
          <w:szCs w:val="24"/>
          <w:lang w:val="en-US"/>
        </w:rPr>
        <w:t>gor</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muradyan</w:t>
      </w:r>
      <w:proofErr w:type="spellEnd"/>
      <w:r w:rsidR="00D8688C" w:rsidRPr="00D8688C">
        <w:rPr>
          <w:rFonts w:ascii="GHEA Grapalat" w:hAnsi="GHEA Grapalat"/>
          <w:iCs/>
          <w:sz w:val="24"/>
          <w:szCs w:val="24"/>
        </w:rPr>
        <w:t>@</w:t>
      </w:r>
      <w:proofErr w:type="spellStart"/>
      <w:r w:rsidR="00D8688C">
        <w:rPr>
          <w:rFonts w:ascii="GHEA Grapalat" w:hAnsi="GHEA Grapalat"/>
          <w:iCs/>
          <w:sz w:val="24"/>
          <w:szCs w:val="24"/>
          <w:lang w:val="en-US"/>
        </w:rPr>
        <w:t>yerevan</w:t>
      </w:r>
      <w:proofErr w:type="spellEnd"/>
      <w:r w:rsidR="00D8688C" w:rsidRPr="00D8688C">
        <w:rPr>
          <w:rFonts w:ascii="GHEA Grapalat" w:hAnsi="GHEA Grapalat"/>
          <w:iCs/>
          <w:sz w:val="24"/>
          <w:szCs w:val="24"/>
        </w:rPr>
        <w:t>.</w:t>
      </w:r>
      <w:r w:rsidR="00D8688C">
        <w:rPr>
          <w:rFonts w:ascii="GHEA Grapalat" w:hAnsi="GHEA Grapalat"/>
          <w:iCs/>
          <w:sz w:val="24"/>
          <w:szCs w:val="24"/>
          <w:lang w:val="en-US"/>
        </w:rPr>
        <w:t>am</w:t>
      </w:r>
    </w:p>
    <w:p w14:paraId="734B35ED" w14:textId="33C36391" w:rsidR="00D20650" w:rsidRPr="007F43CD" w:rsidRDefault="007F43CD" w:rsidP="007F43CD">
      <w:pPr>
        <w:pStyle w:val="BodyTextIndent"/>
        <w:widowControl w:val="0"/>
        <w:spacing w:line="240" w:lineRule="auto"/>
        <w:ind w:firstLine="0"/>
        <w:jc w:val="left"/>
        <w:rPr>
          <w:rFonts w:ascii="GHEA Grapalat" w:hAnsi="GHEA Grapalat"/>
          <w:i w:val="0"/>
          <w:iCs/>
          <w:sz w:val="24"/>
          <w:szCs w:val="24"/>
        </w:rPr>
      </w:pPr>
      <w:r w:rsidRPr="007F43CD">
        <w:rPr>
          <w:rFonts w:ascii="GHEA Grapalat" w:hAnsi="GHEA Grapalat"/>
          <w:i w:val="0"/>
          <w:iCs/>
          <w:sz w:val="24"/>
          <w:szCs w:val="24"/>
        </w:rPr>
        <w:t xml:space="preserve"> </w:t>
      </w:r>
      <w:r w:rsidR="00D20650" w:rsidRPr="007F43CD">
        <w:rPr>
          <w:rFonts w:ascii="GHEA Grapalat" w:hAnsi="GHEA Grapalat"/>
          <w:i w:val="0"/>
          <w:iCs/>
          <w:sz w:val="24"/>
          <w:szCs w:val="24"/>
        </w:rPr>
        <w:t xml:space="preserve">Заказчик </w:t>
      </w:r>
      <w:r w:rsidRPr="007F43CD">
        <w:rPr>
          <w:rFonts w:ascii="GHEA Grapalat" w:hAnsi="GHEA Grapalat"/>
          <w:i w:val="0"/>
          <w:iCs/>
          <w:sz w:val="24"/>
          <w:szCs w:val="24"/>
        </w:rPr>
        <w:t>мерия г. Ереван.</w:t>
      </w:r>
    </w:p>
    <w:p w14:paraId="2760C6CD" w14:textId="447B9731" w:rsidR="00D20650" w:rsidRPr="00D5443D" w:rsidRDefault="00D20650" w:rsidP="00DB4988">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639DFFBB" w14:textId="77777777" w:rsidR="00E064FF" w:rsidRDefault="00E064FF" w:rsidP="00061514">
      <w:pPr>
        <w:pStyle w:val="BodyText"/>
        <w:widowControl w:val="0"/>
        <w:spacing w:after="160"/>
        <w:ind w:firstLine="567"/>
        <w:jc w:val="right"/>
        <w:rPr>
          <w:rFonts w:ascii="GHEA Grapalat" w:hAnsi="GHEA Grapalat"/>
          <w:i/>
          <w:lang w:val="hy-AM"/>
        </w:rPr>
      </w:pPr>
    </w:p>
    <w:p w14:paraId="01D19A13" w14:textId="18BE9D1C" w:rsidR="00061514" w:rsidRPr="009044F1" w:rsidRDefault="00061514" w:rsidP="00061514">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61107B9B" w14:textId="3CBA999B" w:rsidR="00061514" w:rsidRPr="009044F1" w:rsidRDefault="00061514" w:rsidP="00061514">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открытый конкурс</w:t>
      </w:r>
      <w:r w:rsidRPr="001B32D9">
        <w:rPr>
          <w:rFonts w:ascii="GHEA Grapalat" w:hAnsi="GHEA Grapalat" w:cs="Sylfaen"/>
          <w:i/>
        </w:rPr>
        <w:br/>
      </w:r>
      <w:r w:rsidRPr="009044F1">
        <w:rPr>
          <w:rFonts w:ascii="GHEA Grapalat" w:hAnsi="GHEA Grapalat"/>
          <w:i/>
        </w:rPr>
        <w:t xml:space="preserve">под кодом </w:t>
      </w:r>
      <w:r w:rsidRPr="00A04A19">
        <w:rPr>
          <w:rFonts w:ascii="GHEA Grapalat" w:hAnsi="GHEA Grapalat"/>
          <w:i/>
        </w:rPr>
        <w:t xml:space="preserve"> </w:t>
      </w:r>
      <w:r w:rsidR="00BA2ADE">
        <w:rPr>
          <w:rFonts w:ascii="GHEA Grapalat" w:hAnsi="GHEA Grapalat"/>
          <w:i/>
          <w:lang w:val="en-US"/>
        </w:rPr>
        <w:t>EQ</w:t>
      </w:r>
      <w:r w:rsidR="00BA2ADE" w:rsidRPr="00BA2ADE">
        <w:rPr>
          <w:rFonts w:ascii="GHEA Grapalat" w:hAnsi="GHEA Grapalat"/>
          <w:i/>
        </w:rPr>
        <w:t>-</w:t>
      </w:r>
      <w:r w:rsidR="00BA2ADE">
        <w:rPr>
          <w:rFonts w:ascii="GHEA Grapalat" w:hAnsi="GHEA Grapalat"/>
          <w:i/>
          <w:lang w:val="en-US"/>
        </w:rPr>
        <w:t>BMKHTSDZB</w:t>
      </w:r>
      <w:r w:rsidR="00BA2ADE" w:rsidRPr="00BA2ADE">
        <w:rPr>
          <w:rFonts w:ascii="GHEA Grapalat" w:hAnsi="GHEA Grapalat"/>
          <w:i/>
        </w:rPr>
        <w:t>-</w:t>
      </w:r>
      <w:r w:rsidR="00EC451E">
        <w:rPr>
          <w:rFonts w:ascii="GHEA Grapalat" w:hAnsi="GHEA Grapalat"/>
          <w:i/>
        </w:rPr>
        <w:t>26/37</w:t>
      </w:r>
      <w:r w:rsidRPr="001B32D9">
        <w:rPr>
          <w:rFonts w:ascii="GHEA Grapalat" w:hAnsi="GHEA Grapalat" w:cs="Times Armenian"/>
          <w:i/>
        </w:rPr>
        <w:br/>
      </w:r>
      <w:r>
        <w:rPr>
          <w:rFonts w:ascii="GHEA Grapalat" w:hAnsi="GHEA Grapalat"/>
          <w:i/>
        </w:rPr>
        <w:t xml:space="preserve">№ </w:t>
      </w:r>
      <w:r w:rsidRPr="001F5C2F">
        <w:rPr>
          <w:rFonts w:ascii="GHEA Grapalat" w:hAnsi="GHEA Grapalat"/>
          <w:i/>
        </w:rPr>
        <w:t>3 от</w:t>
      </w:r>
      <w:r w:rsidR="00DD6FC0">
        <w:rPr>
          <w:rFonts w:ascii="GHEA Grapalat" w:hAnsi="GHEA Grapalat"/>
          <w:i/>
        </w:rPr>
        <w:t xml:space="preserve"> </w:t>
      </w:r>
      <w:r w:rsidR="00D0255A">
        <w:rPr>
          <w:rFonts w:ascii="GHEA Grapalat" w:hAnsi="GHEA Grapalat"/>
          <w:i/>
          <w:lang w:val="hy-AM"/>
        </w:rPr>
        <w:t>27</w:t>
      </w:r>
      <w:r>
        <w:rPr>
          <w:rFonts w:ascii="GHEA Grapalat" w:hAnsi="GHEA Grapalat"/>
          <w:i/>
          <w:lang w:val="hy-AM"/>
        </w:rPr>
        <w:t>.</w:t>
      </w:r>
      <w:r w:rsidR="00185E00">
        <w:rPr>
          <w:rFonts w:ascii="GHEA Grapalat" w:hAnsi="GHEA Grapalat"/>
          <w:i/>
          <w:lang w:val="hy-AM"/>
        </w:rPr>
        <w:t>0</w:t>
      </w:r>
      <w:r w:rsidR="00DD6FC0">
        <w:rPr>
          <w:rFonts w:ascii="GHEA Grapalat" w:hAnsi="GHEA Grapalat"/>
          <w:i/>
        </w:rPr>
        <w:t>2</w:t>
      </w:r>
      <w:r w:rsidRPr="001F5C2F">
        <w:rPr>
          <w:rFonts w:ascii="GHEA Grapalat" w:hAnsi="GHEA Grapalat"/>
          <w:i/>
        </w:rPr>
        <w:t>.</w:t>
      </w:r>
      <w:r w:rsidRPr="009044F1">
        <w:rPr>
          <w:rFonts w:ascii="GHEA Grapalat" w:hAnsi="GHEA Grapalat"/>
          <w:i/>
        </w:rPr>
        <w:t xml:space="preserve"> </w:t>
      </w:r>
      <w:r>
        <w:rPr>
          <w:rFonts w:ascii="GHEA Grapalat" w:hAnsi="GHEA Grapalat"/>
          <w:i/>
        </w:rPr>
        <w:t>202</w:t>
      </w:r>
      <w:r w:rsidR="00185E00">
        <w:rPr>
          <w:rFonts w:ascii="GHEA Grapalat" w:hAnsi="GHEA Grapalat"/>
          <w:i/>
          <w:lang w:val="hy-AM"/>
        </w:rPr>
        <w:t>6</w:t>
      </w:r>
      <w:r>
        <w:rPr>
          <w:rFonts w:ascii="GHEA Grapalat" w:hAnsi="GHEA Grapalat"/>
          <w:i/>
        </w:rPr>
        <w:t xml:space="preserve"> </w:t>
      </w:r>
      <w:r w:rsidRPr="009044F1">
        <w:rPr>
          <w:rFonts w:ascii="GHEA Grapalat" w:hAnsi="GHEA Grapalat"/>
          <w:i/>
        </w:rPr>
        <w:t>г.</w:t>
      </w:r>
    </w:p>
    <w:p w14:paraId="46B76A22" w14:textId="77777777" w:rsidR="00D20650" w:rsidRPr="009044F1" w:rsidRDefault="00D20650" w:rsidP="00DB4988">
      <w:pPr>
        <w:pStyle w:val="BodyText"/>
        <w:widowControl w:val="0"/>
        <w:spacing w:after="0"/>
        <w:ind w:right="-7" w:firstLine="567"/>
        <w:jc w:val="center"/>
        <w:rPr>
          <w:rFonts w:ascii="GHEA Grapalat" w:hAnsi="GHEA Grapalat"/>
        </w:rPr>
      </w:pPr>
    </w:p>
    <w:p w14:paraId="056F7505" w14:textId="77777777" w:rsidR="00D20650" w:rsidRPr="003A1EBB" w:rsidRDefault="00D20650" w:rsidP="00DB4988">
      <w:pPr>
        <w:pStyle w:val="BodyText"/>
        <w:widowControl w:val="0"/>
        <w:spacing w:after="0"/>
        <w:ind w:right="-7" w:firstLine="567"/>
        <w:jc w:val="center"/>
        <w:rPr>
          <w:rFonts w:ascii="GHEA Grapalat" w:hAnsi="GHEA Grapalat"/>
        </w:rPr>
      </w:pPr>
    </w:p>
    <w:p w14:paraId="1FE8EC0D" w14:textId="77777777" w:rsidR="00D20650" w:rsidRPr="003A1EBB" w:rsidRDefault="00D20650" w:rsidP="00DB4988">
      <w:pPr>
        <w:pStyle w:val="BodyText"/>
        <w:widowControl w:val="0"/>
        <w:spacing w:after="0"/>
        <w:ind w:right="-7" w:firstLine="567"/>
        <w:jc w:val="center"/>
        <w:rPr>
          <w:rFonts w:ascii="GHEA Grapalat" w:hAnsi="GHEA Grapalat"/>
        </w:rPr>
      </w:pPr>
    </w:p>
    <w:p w14:paraId="67AD9C6D" w14:textId="77777777" w:rsidR="00061514" w:rsidRDefault="00061514" w:rsidP="007F43CD">
      <w:pPr>
        <w:pStyle w:val="BodyText"/>
        <w:widowControl w:val="0"/>
        <w:spacing w:after="0"/>
        <w:ind w:right="-7" w:firstLine="567"/>
        <w:jc w:val="center"/>
        <w:rPr>
          <w:rFonts w:ascii="GHEA Grapalat" w:hAnsi="GHEA Grapalat"/>
          <w:caps/>
        </w:rPr>
      </w:pPr>
    </w:p>
    <w:p w14:paraId="0A56FB5C" w14:textId="77777777" w:rsidR="00061514" w:rsidRDefault="00061514" w:rsidP="007F43CD">
      <w:pPr>
        <w:pStyle w:val="BodyText"/>
        <w:widowControl w:val="0"/>
        <w:spacing w:after="0"/>
        <w:ind w:right="-7" w:firstLine="567"/>
        <w:jc w:val="center"/>
        <w:rPr>
          <w:rFonts w:ascii="GHEA Grapalat" w:hAnsi="GHEA Grapalat"/>
          <w:caps/>
        </w:rPr>
      </w:pPr>
    </w:p>
    <w:p w14:paraId="45F5B244" w14:textId="77777777" w:rsidR="00061514" w:rsidRDefault="00061514" w:rsidP="007F43CD">
      <w:pPr>
        <w:pStyle w:val="BodyText"/>
        <w:widowControl w:val="0"/>
        <w:spacing w:after="0"/>
        <w:ind w:right="-7" w:firstLine="567"/>
        <w:jc w:val="center"/>
        <w:rPr>
          <w:rFonts w:ascii="GHEA Grapalat" w:hAnsi="GHEA Grapalat"/>
          <w:caps/>
        </w:rPr>
      </w:pPr>
    </w:p>
    <w:p w14:paraId="7DC4BD3B" w14:textId="77777777" w:rsidR="00061514" w:rsidRDefault="00061514" w:rsidP="007F43CD">
      <w:pPr>
        <w:pStyle w:val="BodyText"/>
        <w:widowControl w:val="0"/>
        <w:spacing w:after="0"/>
        <w:ind w:right="-7" w:firstLine="567"/>
        <w:jc w:val="center"/>
        <w:rPr>
          <w:rFonts w:ascii="GHEA Grapalat" w:hAnsi="GHEA Grapalat"/>
          <w:caps/>
        </w:rPr>
      </w:pPr>
    </w:p>
    <w:p w14:paraId="7F9C7B2A" w14:textId="77777777" w:rsidR="00061514" w:rsidRDefault="00061514" w:rsidP="007F43CD">
      <w:pPr>
        <w:pStyle w:val="BodyText"/>
        <w:widowControl w:val="0"/>
        <w:spacing w:after="0"/>
        <w:ind w:right="-7" w:firstLine="567"/>
        <w:jc w:val="center"/>
        <w:rPr>
          <w:rFonts w:ascii="GHEA Grapalat" w:hAnsi="GHEA Grapalat"/>
          <w:caps/>
        </w:rPr>
      </w:pPr>
    </w:p>
    <w:p w14:paraId="3DD5A40B" w14:textId="77777777" w:rsidR="007F43CD" w:rsidRPr="00897024" w:rsidRDefault="007F43CD" w:rsidP="007F43CD">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80305C0" w14:textId="77777777" w:rsidR="007F43CD" w:rsidRPr="003A1EBB" w:rsidRDefault="007F43CD" w:rsidP="007F43CD">
      <w:pPr>
        <w:pStyle w:val="BodyText"/>
        <w:widowControl w:val="0"/>
        <w:spacing w:after="0"/>
        <w:ind w:right="-7" w:firstLine="567"/>
        <w:jc w:val="center"/>
        <w:rPr>
          <w:rFonts w:ascii="GHEA Grapalat" w:hAnsi="GHEA Grapalat"/>
        </w:rPr>
      </w:pPr>
    </w:p>
    <w:p w14:paraId="370062BA" w14:textId="77777777" w:rsidR="007F43CD" w:rsidRPr="003A1EBB" w:rsidRDefault="007F43CD" w:rsidP="007F43CD">
      <w:pPr>
        <w:pStyle w:val="BodyText"/>
        <w:widowControl w:val="0"/>
        <w:spacing w:after="0"/>
        <w:ind w:right="-7" w:firstLine="567"/>
        <w:jc w:val="center"/>
        <w:rPr>
          <w:rFonts w:ascii="GHEA Grapalat" w:hAnsi="GHEA Grapalat"/>
        </w:rPr>
      </w:pPr>
    </w:p>
    <w:p w14:paraId="24D85A74" w14:textId="77777777" w:rsidR="007F43CD" w:rsidRPr="009044F1" w:rsidRDefault="007F43CD" w:rsidP="007F43CD">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B12E8AA" w14:textId="77777777" w:rsidR="007F43CD" w:rsidRPr="009044F1" w:rsidRDefault="007F43CD" w:rsidP="007F43CD">
      <w:pPr>
        <w:pStyle w:val="BodyText"/>
        <w:widowControl w:val="0"/>
        <w:spacing w:after="0"/>
        <w:ind w:right="-7" w:firstLine="567"/>
        <w:jc w:val="center"/>
        <w:rPr>
          <w:rFonts w:ascii="GHEA Grapalat" w:hAnsi="GHEA Grapalat" w:cs="Sylfaen"/>
        </w:rPr>
      </w:pPr>
    </w:p>
    <w:p w14:paraId="3F74710A" w14:textId="77777777" w:rsidR="007F43CD" w:rsidRPr="00300561" w:rsidRDefault="007F43CD" w:rsidP="007F43CD">
      <w:pPr>
        <w:pStyle w:val="BodyText"/>
        <w:widowControl w:val="0"/>
        <w:spacing w:after="0"/>
        <w:ind w:right="-7" w:firstLine="567"/>
        <w:jc w:val="center"/>
        <w:rPr>
          <w:rFonts w:ascii="GHEA Grapalat" w:hAnsi="GHEA Grapalat"/>
        </w:rPr>
      </w:pPr>
    </w:p>
    <w:p w14:paraId="67D6C020" w14:textId="2494ACC5" w:rsidR="00D20650" w:rsidRPr="009044F1" w:rsidRDefault="007F43CD" w:rsidP="00D0255A">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w:t>
      </w:r>
      <w:r w:rsidR="003D7790" w:rsidRPr="003D7790">
        <w:rPr>
          <w:rFonts w:ascii="GHEA Grapalat" w:hAnsi="GHEA Grapalat"/>
          <w:lang w:val="hy-AM"/>
        </w:rPr>
        <w:t>приобретени</w:t>
      </w:r>
      <w:r w:rsidR="00D0255A">
        <w:rPr>
          <w:rFonts w:ascii="GHEA Grapalat" w:hAnsi="GHEA Grapalat"/>
        </w:rPr>
        <w:t>я</w:t>
      </w:r>
      <w:r w:rsidR="003D7790" w:rsidRPr="003D7790">
        <w:rPr>
          <w:rFonts w:ascii="GHEA Grapalat" w:hAnsi="GHEA Grapalat"/>
          <w:lang w:val="hy-AM"/>
        </w:rPr>
        <w:t xml:space="preserve"> </w:t>
      </w:r>
      <w:r w:rsidR="00D0255A" w:rsidRPr="00EC451E">
        <w:rPr>
          <w:rFonts w:ascii="GHEA Grapalat" w:hAnsi="GHEA Grapalat"/>
          <w:lang w:val="hy-AM"/>
        </w:rPr>
        <w:t xml:space="preserve">  консультационных услуг по разработке концепции инвестиционной</w:t>
      </w:r>
      <w:r w:rsidR="00D0255A" w:rsidRPr="00616A71">
        <w:rPr>
          <w:rFonts w:ascii="GHEA Grapalat" w:eastAsia="Tahoma" w:hAnsi="GHEA Grapalat" w:cstheme="majorHAnsi"/>
        </w:rPr>
        <w:t xml:space="preserve"> программы Международной академии тенниса в Ереване, и соответствующей тендерной документации</w:t>
      </w:r>
    </w:p>
    <w:p w14:paraId="349569A9" w14:textId="77777777" w:rsidR="00D20650" w:rsidRDefault="00D20650" w:rsidP="00DB4988">
      <w:pPr>
        <w:rPr>
          <w:rFonts w:ascii="GHEA Grapalat" w:hAnsi="GHEA Grapalat"/>
        </w:rPr>
      </w:pPr>
      <w:r>
        <w:rPr>
          <w:rFonts w:ascii="GHEA Grapalat" w:hAnsi="GHEA Grapalat"/>
        </w:rPr>
        <w:br w:type="page"/>
      </w:r>
    </w:p>
    <w:p w14:paraId="630350A9" w14:textId="77777777" w:rsidR="00D20650" w:rsidRPr="009044F1" w:rsidRDefault="00D20650" w:rsidP="00DB4988">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13A3C30" w14:textId="77777777" w:rsidR="00D20650" w:rsidRPr="005F25EF" w:rsidRDefault="00D20650" w:rsidP="00DB498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223BA49" w14:textId="77777777" w:rsidR="00D20650" w:rsidRPr="00F40235" w:rsidRDefault="00D20650" w:rsidP="00DB498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2FAE2284" w14:textId="77777777" w:rsidR="00D20650" w:rsidRPr="00D3436F" w:rsidRDefault="00D20650" w:rsidP="00DB4988">
      <w:pPr>
        <w:widowControl w:val="0"/>
        <w:ind w:firstLine="567"/>
        <w:jc w:val="both"/>
        <w:rPr>
          <w:rFonts w:ascii="GHEA Grapalat" w:hAnsi="GHEA Grapalat"/>
          <w:i/>
          <w:lang w:val="hy-AM"/>
        </w:rPr>
      </w:pPr>
    </w:p>
    <w:p w14:paraId="466EEAF0" w14:textId="77777777" w:rsidR="00D20650" w:rsidRPr="009044F1" w:rsidRDefault="00D20650" w:rsidP="00DB4988">
      <w:pPr>
        <w:widowControl w:val="0"/>
        <w:ind w:firstLine="567"/>
        <w:jc w:val="both"/>
        <w:rPr>
          <w:rFonts w:ascii="GHEA Grapalat" w:hAnsi="GHEA Grapalat"/>
          <w:i/>
        </w:rPr>
      </w:pPr>
      <w:r w:rsidRPr="009044F1">
        <w:rPr>
          <w:rFonts w:ascii="GHEA Grapalat" w:hAnsi="GHEA Grapalat"/>
          <w:i/>
        </w:rPr>
        <w:t>Одновременно:</w:t>
      </w:r>
    </w:p>
    <w:p w14:paraId="2837C085" w14:textId="77777777" w:rsidR="00D20650" w:rsidRPr="00506832" w:rsidRDefault="00D20650" w:rsidP="00DB4988">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fldChar w:fldCharType="end"/>
      </w:r>
      <w:r w:rsidRPr="00192A1C">
        <w:rPr>
          <w:rFonts w:ascii="GHEA Grapalat" w:hAnsi="GHEA Grapalat"/>
          <w:i/>
        </w:rPr>
        <w:t>.</w:t>
      </w:r>
    </w:p>
    <w:p w14:paraId="7DE18528" w14:textId="77777777" w:rsidR="00D20650" w:rsidRDefault="00D20650" w:rsidP="00DB498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4FBE3D60" w14:textId="77777777" w:rsidR="00D20650" w:rsidRDefault="00D20650" w:rsidP="00DB4988">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504570CE" w14:textId="77777777" w:rsidR="00D20650" w:rsidRPr="007B5333" w:rsidRDefault="00D20650" w:rsidP="00DB4988">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3055C04" w14:textId="77777777" w:rsidR="00D20650" w:rsidRPr="009044F1" w:rsidDel="00977C3F" w:rsidRDefault="00D20650" w:rsidP="00DB4988">
      <w:pPr>
        <w:widowControl w:val="0"/>
        <w:ind w:firstLine="567"/>
        <w:jc w:val="both"/>
        <w:rPr>
          <w:del w:id="0" w:author="Inesa Kocharyan" w:date="2025-03-19T19:44:00Z"/>
          <w:rFonts w:ascii="GHEA Grapalat" w:hAnsi="GHEA Grapalat"/>
          <w:i/>
        </w:rPr>
      </w:pPr>
    </w:p>
    <w:p w14:paraId="4FA7BC60" w14:textId="77777777" w:rsidR="00D20650" w:rsidRPr="009044F1" w:rsidRDefault="00D20650" w:rsidP="00DB4988">
      <w:pPr>
        <w:widowControl w:val="0"/>
        <w:ind w:firstLine="567"/>
        <w:jc w:val="center"/>
        <w:rPr>
          <w:rFonts w:ascii="GHEA Grapalat" w:hAnsi="GHEA Grapalat" w:cs="Sylfaen"/>
          <w:b/>
        </w:rPr>
      </w:pPr>
      <w:r w:rsidRPr="009044F1">
        <w:rPr>
          <w:rFonts w:ascii="GHEA Grapalat" w:hAnsi="GHEA Grapalat"/>
        </w:rPr>
        <w:br w:type="page"/>
      </w:r>
    </w:p>
    <w:p w14:paraId="70F28E2E" w14:textId="77777777" w:rsidR="00D20650" w:rsidRPr="009044F1" w:rsidRDefault="00D20650" w:rsidP="00DB4988">
      <w:pPr>
        <w:widowControl w:val="0"/>
        <w:jc w:val="center"/>
        <w:rPr>
          <w:rFonts w:ascii="GHEA Grapalat" w:hAnsi="GHEA Grapalat"/>
          <w:b/>
        </w:rPr>
      </w:pPr>
      <w:r w:rsidRPr="009044F1">
        <w:rPr>
          <w:rFonts w:ascii="GHEA Grapalat" w:hAnsi="GHEA Grapalat"/>
          <w:b/>
        </w:rPr>
        <w:lastRenderedPageBreak/>
        <w:t>СОДЕРЖАНИЕ</w:t>
      </w:r>
    </w:p>
    <w:p w14:paraId="24457CB7" w14:textId="77777777" w:rsidR="00D20650" w:rsidRPr="009044F1" w:rsidRDefault="00D20650" w:rsidP="00DB4988">
      <w:pPr>
        <w:widowControl w:val="0"/>
        <w:ind w:firstLine="567"/>
        <w:jc w:val="center"/>
        <w:rPr>
          <w:rFonts w:ascii="GHEA Grapalat" w:hAnsi="GHEA Grapalat"/>
          <w:i/>
        </w:rPr>
      </w:pPr>
    </w:p>
    <w:p w14:paraId="16224ECC" w14:textId="160F2805" w:rsidR="00D20650" w:rsidRPr="009044F1" w:rsidRDefault="00DD6FC0" w:rsidP="00FE67AE">
      <w:pPr>
        <w:widowControl w:val="0"/>
        <w:jc w:val="center"/>
        <w:rPr>
          <w:rFonts w:ascii="GHEA Grapalat" w:hAnsi="GHEA Grapalat"/>
          <w:i/>
        </w:rPr>
      </w:pPr>
      <w:r>
        <w:rPr>
          <w:rFonts w:ascii="GHEA Grapalat" w:hAnsi="GHEA Grapalat"/>
        </w:rPr>
        <w:t xml:space="preserve">Преобретение </w:t>
      </w:r>
      <w:r w:rsidR="007E0E48" w:rsidRPr="00EC451E">
        <w:rPr>
          <w:rFonts w:ascii="GHEA Grapalat" w:hAnsi="GHEA Grapalat"/>
          <w:lang w:val="hy-AM"/>
        </w:rPr>
        <w:t>консультационных услуг по разработке концепции инвестиционной</w:t>
      </w:r>
      <w:r w:rsidR="007E0E48" w:rsidRPr="00616A71">
        <w:rPr>
          <w:rFonts w:ascii="GHEA Grapalat" w:eastAsia="Tahoma" w:hAnsi="GHEA Grapalat" w:cstheme="majorHAnsi"/>
        </w:rPr>
        <w:t xml:space="preserve"> программы Международной академии тенниса в Ереване, и соответствующей тендерной документации</w:t>
      </w:r>
      <w:r w:rsidR="00FE67AE">
        <w:rPr>
          <w:rFonts w:ascii="GHEA Grapalat" w:hAnsi="GHEA Grapalat"/>
        </w:rPr>
        <w:t xml:space="preserve"> </w:t>
      </w:r>
      <w:r w:rsidR="00FE67AE" w:rsidRPr="00897024">
        <w:rPr>
          <w:rFonts w:ascii="GHEA Grapalat" w:hAnsi="GHEA Grapalat"/>
          <w:b/>
        </w:rPr>
        <w:t xml:space="preserve">ДЛЯ НУЖД МЭРИИ ЕРЕВАНА, </w:t>
      </w:r>
      <w:r w:rsidR="00D20650" w:rsidRPr="009044F1">
        <w:rPr>
          <w:rFonts w:ascii="GHEA Grapalat" w:hAnsi="GHEA Grapalat"/>
          <w:b/>
        </w:rPr>
        <w:t xml:space="preserve">ПРИГЛАШЕНИЯ НА ОТКРЫТЫЙ КОНКУРС, </w:t>
      </w:r>
      <w:r w:rsidR="00D20650" w:rsidRPr="005C1BF7">
        <w:rPr>
          <w:rFonts w:ascii="GHEA Grapalat" w:hAnsi="GHEA Grapalat"/>
          <w:b/>
        </w:rPr>
        <w:br/>
      </w:r>
      <w:r w:rsidR="00D20650" w:rsidRPr="009044F1">
        <w:rPr>
          <w:rFonts w:ascii="GHEA Grapalat" w:hAnsi="GHEA Grapalat"/>
          <w:b/>
        </w:rPr>
        <w:t>ОБЪЯВЛЕННЫЙ С ЦЕЛЬЮ ПРИОБРЕТЕНИЯ</w:t>
      </w:r>
    </w:p>
    <w:p w14:paraId="3D35B4C3" w14:textId="77777777" w:rsidR="00D20650" w:rsidRPr="009044F1" w:rsidRDefault="00D20650" w:rsidP="00DB4988">
      <w:pPr>
        <w:widowControl w:val="0"/>
        <w:jc w:val="center"/>
        <w:rPr>
          <w:rFonts w:ascii="GHEA Grapalat" w:hAnsi="GHEA Grapalat" w:cs="Sylfaen"/>
          <w:b/>
        </w:rPr>
      </w:pPr>
    </w:p>
    <w:p w14:paraId="50646FB6" w14:textId="77777777" w:rsidR="00D20650" w:rsidRPr="008842CE" w:rsidRDefault="00D20650" w:rsidP="00DB4988">
      <w:pPr>
        <w:widowControl w:val="0"/>
        <w:jc w:val="center"/>
        <w:rPr>
          <w:rFonts w:ascii="GHEA Grapalat" w:hAnsi="GHEA Grapalat"/>
          <w:b/>
        </w:rPr>
      </w:pPr>
      <w:r w:rsidRPr="009044F1">
        <w:rPr>
          <w:rFonts w:ascii="GHEA Grapalat" w:hAnsi="GHEA Grapalat"/>
          <w:b/>
        </w:rPr>
        <w:t>ЧАСТЬ I.</w:t>
      </w:r>
    </w:p>
    <w:p w14:paraId="381E6EE9" w14:textId="77777777" w:rsidR="00D20650" w:rsidRPr="008842CE" w:rsidRDefault="00D20650" w:rsidP="00DB4988">
      <w:pPr>
        <w:widowControl w:val="0"/>
        <w:jc w:val="center"/>
        <w:rPr>
          <w:rFonts w:ascii="GHEA Grapalat" w:hAnsi="GHEA Grapalat"/>
        </w:rPr>
      </w:pPr>
    </w:p>
    <w:p w14:paraId="0291B9AA"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B8C5A2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w:t>
      </w:r>
      <w:r w:rsidRPr="008C1FF8">
        <w:rPr>
          <w:rFonts w:ascii="GHEA Grapalat" w:hAnsi="GHEA Grapalat"/>
        </w:rPr>
        <w:t xml:space="preserve">квалификационные критерии и </w:t>
      </w:r>
      <w:r>
        <w:rPr>
          <w:rFonts w:ascii="GHEA Grapalat" w:hAnsi="GHEA Grapalat"/>
        </w:rPr>
        <w:t>порядок их оценки</w:t>
      </w: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426AF770" w14:textId="77777777" w:rsidR="00D20650" w:rsidRPr="009044F1"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1CA364CC" w14:textId="77777777" w:rsidR="00D20650" w:rsidRPr="009044F1" w:rsidRDefault="00D20650" w:rsidP="00DB498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35EA92C"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309EEAE8" w14:textId="77777777" w:rsidR="00D20650" w:rsidRPr="008842CE" w:rsidRDefault="00D20650" w:rsidP="00DB4988">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5BA695B4"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20CA08E9" w14:textId="77777777" w:rsidR="00D20650" w:rsidRPr="009044F1"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Обеспечение договора</w:t>
      </w:r>
      <w:r w:rsidRPr="009044F1">
        <w:rPr>
          <w:rFonts w:ascii="GHEA Grapalat" w:hAnsi="GHEA Grapalat"/>
        </w:rPr>
        <w:t xml:space="preserve"> </w:t>
      </w:r>
    </w:p>
    <w:p w14:paraId="01C4A96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70A40805" w14:textId="77777777" w:rsidR="00D20650" w:rsidRPr="00543BAE"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5FD490B7" w14:textId="77777777" w:rsidR="00D20650" w:rsidRDefault="00D20650" w:rsidP="00DB4988">
      <w:pPr>
        <w:widowControl w:val="0"/>
        <w:jc w:val="center"/>
        <w:rPr>
          <w:rFonts w:ascii="GHEA Grapalat" w:hAnsi="GHEA Grapalat"/>
          <w:b/>
        </w:rPr>
      </w:pPr>
    </w:p>
    <w:p w14:paraId="78C0B8C9" w14:textId="77777777" w:rsidR="00D20650" w:rsidRDefault="00D20650" w:rsidP="00DB4988">
      <w:pPr>
        <w:widowControl w:val="0"/>
        <w:jc w:val="center"/>
        <w:rPr>
          <w:rFonts w:ascii="GHEA Grapalat" w:hAnsi="GHEA Grapalat"/>
          <w:b/>
        </w:rPr>
      </w:pPr>
    </w:p>
    <w:p w14:paraId="147DDDF9" w14:textId="77777777" w:rsidR="00D20650" w:rsidRPr="00374F4A" w:rsidRDefault="00D20650" w:rsidP="00DB4988">
      <w:pPr>
        <w:widowControl w:val="0"/>
        <w:jc w:val="center"/>
        <w:rPr>
          <w:rFonts w:ascii="GHEA Grapalat" w:hAnsi="GHEA Grapalat"/>
          <w:b/>
        </w:rPr>
      </w:pPr>
      <w:r>
        <w:rPr>
          <w:rFonts w:ascii="GHEA Grapalat" w:hAnsi="GHEA Grapalat"/>
          <w:b/>
        </w:rPr>
        <w:t xml:space="preserve">ЧАСТЬ II. </w:t>
      </w:r>
    </w:p>
    <w:p w14:paraId="3BB9631D" w14:textId="77777777" w:rsidR="00D20650" w:rsidRPr="00374F4A" w:rsidRDefault="00D20650" w:rsidP="00DB4988">
      <w:pPr>
        <w:widowControl w:val="0"/>
        <w:jc w:val="center"/>
        <w:rPr>
          <w:rFonts w:ascii="GHEA Grapalat" w:hAnsi="GHEA Grapalat"/>
          <w:b/>
        </w:rPr>
      </w:pPr>
    </w:p>
    <w:p w14:paraId="521C1837" w14:textId="77777777" w:rsidR="00D20650" w:rsidRDefault="00D20650" w:rsidP="00DB498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14:paraId="1AD9D72A" w14:textId="77777777" w:rsidR="00D20650" w:rsidRPr="008842CE" w:rsidRDefault="00D20650" w:rsidP="00DB4988">
      <w:pPr>
        <w:widowControl w:val="0"/>
        <w:jc w:val="center"/>
        <w:rPr>
          <w:rFonts w:ascii="GHEA Grapalat" w:hAnsi="GHEA Grapalat"/>
          <w:b/>
        </w:rPr>
      </w:pPr>
    </w:p>
    <w:p w14:paraId="3220304A" w14:textId="77777777" w:rsidR="00D20650" w:rsidRPr="003A1EBB" w:rsidRDefault="00D20650" w:rsidP="00DB498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17E94C0B" w14:textId="77777777" w:rsidR="00D20650" w:rsidRPr="003A1EBB" w:rsidRDefault="00D20650" w:rsidP="00DB498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C170E92" w14:textId="77777777" w:rsidR="00D20650" w:rsidRPr="00625529" w:rsidRDefault="00D20650" w:rsidP="00DB4988">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B96E94E" w14:textId="77777777" w:rsidR="00D20650" w:rsidRDefault="00D20650" w:rsidP="00DB4988">
      <w:pPr>
        <w:rPr>
          <w:rFonts w:ascii="GHEA Grapalat" w:hAnsi="GHEA Grapalat"/>
          <w:spacing w:val="-6"/>
        </w:rPr>
      </w:pPr>
      <w:r>
        <w:rPr>
          <w:rFonts w:ascii="GHEA Grapalat" w:hAnsi="GHEA Grapalat"/>
          <w:spacing w:val="-6"/>
        </w:rPr>
        <w:br w:type="page"/>
      </w:r>
    </w:p>
    <w:p w14:paraId="77812F52" w14:textId="5A409E8F" w:rsidR="00D20650" w:rsidRPr="006D2DF7" w:rsidRDefault="00D20650" w:rsidP="00DB498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A2ADE">
        <w:rPr>
          <w:rFonts w:ascii="GHEA Grapalat" w:hAnsi="GHEA Grapalat"/>
          <w:spacing w:val="-6"/>
        </w:rPr>
        <w:t>EQ-BMKHTSDZB-</w:t>
      </w:r>
      <w:r w:rsidR="00EC451E">
        <w:rPr>
          <w:rFonts w:ascii="GHEA Grapalat" w:hAnsi="GHEA Grapalat"/>
          <w:spacing w:val="-6"/>
        </w:rPr>
        <w:t>26/37</w:t>
      </w:r>
      <w:r>
        <w:rPr>
          <w:rFonts w:ascii="GHEA Grapalat" w:hAnsi="GHEA Grapalat"/>
          <w:spacing w:val="-6"/>
        </w:rPr>
        <w:t xml:space="preserve"> </w:t>
      </w:r>
      <w:r w:rsidRPr="006D2DF7">
        <w:rPr>
          <w:rFonts w:ascii="GHEA Grapalat" w:hAnsi="GHEA Grapalat"/>
          <w:spacing w:val="-6"/>
        </w:rPr>
        <w:t>(далее — процедура).</w:t>
      </w:r>
    </w:p>
    <w:p w14:paraId="320162C3" w14:textId="77777777" w:rsidR="00D20650" w:rsidRPr="000B2CFA" w:rsidRDefault="00D20650" w:rsidP="00DB498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A36A3FC"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DEFE3"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C289C52" w14:textId="77777777" w:rsidR="00D20650" w:rsidRPr="009044F1" w:rsidRDefault="00D20650" w:rsidP="00DB498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D01F337" w14:textId="6DDD89E3"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D8688C">
        <w:rPr>
          <w:rFonts w:ascii="GHEA Grapalat" w:hAnsi="GHEA Grapalat"/>
          <w:sz w:val="24"/>
          <w:szCs w:val="24"/>
          <w:lang w:val="en-US"/>
        </w:rPr>
        <w:t>gor</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muradyan</w:t>
      </w:r>
      <w:proofErr w:type="spellEnd"/>
      <w:r w:rsidR="00D8688C" w:rsidRPr="00D8688C">
        <w:rPr>
          <w:rFonts w:ascii="GHEA Grapalat" w:hAnsi="GHEA Grapalat"/>
          <w:sz w:val="24"/>
          <w:szCs w:val="24"/>
        </w:rPr>
        <w:t>@</w:t>
      </w:r>
      <w:proofErr w:type="spellStart"/>
      <w:r w:rsidR="00D8688C">
        <w:rPr>
          <w:rFonts w:ascii="GHEA Grapalat" w:hAnsi="GHEA Grapalat"/>
          <w:sz w:val="24"/>
          <w:szCs w:val="24"/>
          <w:lang w:val="en-US"/>
        </w:rPr>
        <w:t>yerevan</w:t>
      </w:r>
      <w:proofErr w:type="spellEnd"/>
      <w:r w:rsidR="00D8688C" w:rsidRPr="00D8688C">
        <w:rPr>
          <w:rFonts w:ascii="GHEA Grapalat" w:hAnsi="GHEA Grapalat"/>
          <w:sz w:val="24"/>
          <w:szCs w:val="24"/>
        </w:rPr>
        <w:t>.</w:t>
      </w:r>
      <w:r w:rsidR="00D8688C">
        <w:rPr>
          <w:rFonts w:ascii="GHEA Grapalat" w:hAnsi="GHEA Grapalat"/>
          <w:sz w:val="24"/>
          <w:szCs w:val="24"/>
          <w:lang w:val="en-US"/>
        </w:rPr>
        <w:t>am</w:t>
      </w:r>
      <w:r w:rsidRPr="009044F1">
        <w:rPr>
          <w:rFonts w:ascii="GHEA Grapalat" w:hAnsi="GHEA Grapalat"/>
          <w:sz w:val="24"/>
          <w:szCs w:val="24"/>
        </w:rPr>
        <w:t>".</w:t>
      </w:r>
    </w:p>
    <w:p w14:paraId="7EDC87E0" w14:textId="77777777" w:rsidR="00D20650" w:rsidRPr="009044F1" w:rsidRDefault="00D20650" w:rsidP="00DB498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D55A92A" w14:textId="77777777" w:rsidR="00D20650" w:rsidRPr="009044F1" w:rsidRDefault="00D20650" w:rsidP="00DB4988">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0A4795CA" w14:textId="614F07E4" w:rsidR="00D20650" w:rsidRPr="009044F1" w:rsidRDefault="00D20650" w:rsidP="00EB3507">
      <w:pPr>
        <w:pStyle w:val="BodyText"/>
        <w:widowControl w:val="0"/>
        <w:spacing w:after="0"/>
        <w:ind w:right="-7"/>
        <w:jc w:val="both"/>
        <w:rPr>
          <w:rFonts w:ascii="GHEA Grapalat" w:hAnsi="GHEA Grapalat"/>
          <w:i/>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B3507">
        <w:rPr>
          <w:rFonts w:ascii="GHEA Grapalat" w:hAnsi="GHEA Grapalat"/>
        </w:rPr>
        <w:t>П</w:t>
      </w:r>
      <w:r w:rsidR="00EB3507" w:rsidRPr="009044F1">
        <w:rPr>
          <w:rFonts w:ascii="GHEA Grapalat" w:hAnsi="GHEA Grapalat"/>
        </w:rPr>
        <w:t xml:space="preserve">редметом закупки является </w:t>
      </w:r>
      <w:r w:rsidR="00096338" w:rsidRPr="00EC451E">
        <w:rPr>
          <w:rFonts w:ascii="GHEA Grapalat" w:hAnsi="GHEA Grapalat"/>
          <w:lang w:val="hy-AM"/>
        </w:rPr>
        <w:t>приобретени</w:t>
      </w:r>
      <w:r w:rsidR="00096338">
        <w:rPr>
          <w:rFonts w:ascii="GHEA Grapalat" w:hAnsi="GHEA Grapalat"/>
        </w:rPr>
        <w:t xml:space="preserve">е </w:t>
      </w:r>
      <w:r w:rsidR="00096338" w:rsidRPr="00EC451E">
        <w:rPr>
          <w:rFonts w:ascii="GHEA Grapalat" w:hAnsi="GHEA Grapalat"/>
          <w:lang w:val="hy-AM"/>
        </w:rPr>
        <w:t>консультационных услуг по разработке концепции инвестиционной</w:t>
      </w:r>
      <w:r w:rsidR="00096338" w:rsidRPr="00616A71">
        <w:rPr>
          <w:rFonts w:ascii="GHEA Grapalat" w:eastAsia="Tahoma" w:hAnsi="GHEA Grapalat" w:cstheme="majorHAnsi"/>
        </w:rPr>
        <w:t xml:space="preserve"> программы Международной академии тенниса в Ереване, и соответствующей тендерной документации</w:t>
      </w:r>
      <w:r w:rsidR="00EB3507">
        <w:rPr>
          <w:rFonts w:ascii="GHEA Grapalat" w:hAnsi="GHEA Grapalat"/>
        </w:rPr>
        <w:t xml:space="preserve"> </w:t>
      </w:r>
      <w:r w:rsidR="00EB3507" w:rsidRPr="009044F1">
        <w:rPr>
          <w:rFonts w:ascii="GHEA Grapalat" w:hAnsi="GHEA Grapalat"/>
        </w:rPr>
        <w:t xml:space="preserve">(далее — также </w:t>
      </w:r>
      <w:r w:rsidR="00EB3507">
        <w:rPr>
          <w:rFonts w:ascii="GHEA Grapalat" w:hAnsi="GHEA Grapalat"/>
        </w:rPr>
        <w:t>услуга)</w:t>
      </w:r>
      <w:r w:rsidR="00EB3507" w:rsidRPr="009044F1">
        <w:rPr>
          <w:rFonts w:ascii="GHEA Grapalat" w:hAnsi="GHEA Grapalat"/>
        </w:rPr>
        <w:t xml:space="preserve"> </w:t>
      </w:r>
      <w:r w:rsidR="00EB3507" w:rsidRPr="00BF69B2">
        <w:rPr>
          <w:rFonts w:ascii="GHEA Grapalat" w:hAnsi="GHEA Grapalat"/>
        </w:rPr>
        <w:t xml:space="preserve">для нужд </w:t>
      </w:r>
      <w:r w:rsidR="00EB3507" w:rsidRPr="004D6B3A">
        <w:rPr>
          <w:rFonts w:ascii="GHEA Grapalat" w:hAnsi="GHEA Grapalat"/>
        </w:rPr>
        <w:t xml:space="preserve"> </w:t>
      </w:r>
      <w:r w:rsidR="00EB3507">
        <w:rPr>
          <w:rFonts w:ascii="GHEA Grapalat" w:hAnsi="GHEA Grapalat"/>
        </w:rPr>
        <w:t>мэрии г.</w:t>
      </w:r>
      <w:r w:rsidR="00EB3507">
        <w:rPr>
          <w:rFonts w:ascii="GHEA Grapalat" w:hAnsi="GHEA Grapalat"/>
          <w:lang w:val="en-US"/>
        </w:rPr>
        <w:t>E</w:t>
      </w:r>
      <w:r w:rsidR="00EB3507">
        <w:rPr>
          <w:rFonts w:ascii="GHEA Grapalat" w:hAnsi="GHEA Grapalat"/>
        </w:rPr>
        <w:t>ревана</w:t>
      </w:r>
      <w:r w:rsidR="00EB3507" w:rsidRPr="00EB3507">
        <w:rPr>
          <w:rFonts w:ascii="GHEA Grapalat" w:hAnsi="GHEA Grapalat"/>
        </w:rPr>
        <w:t xml:space="preserve"> </w:t>
      </w:r>
      <w:r w:rsidRPr="009044F1">
        <w:rPr>
          <w:rFonts w:ascii="GHEA Grapalat" w:hAnsi="GHEA Grapalat"/>
        </w:rPr>
        <w:t>которые сгруппированы в лоты "</w:t>
      </w:r>
      <w:r w:rsidR="00EB3507" w:rsidRPr="00EB3507">
        <w:rPr>
          <w:rFonts w:ascii="GHEA Grapalat" w:hAnsi="GHEA Grapalat"/>
        </w:rPr>
        <w:t>1</w:t>
      </w:r>
      <w:r w:rsidRPr="009044F1">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D20650" w:rsidRPr="009044F1" w14:paraId="024169B2" w14:textId="77777777" w:rsidTr="00821AF9">
        <w:trPr>
          <w:trHeight w:val="736"/>
          <w:jc w:val="center"/>
        </w:trPr>
        <w:tc>
          <w:tcPr>
            <w:tcW w:w="2917" w:type="dxa"/>
            <w:gridSpan w:val="2"/>
            <w:vAlign w:val="center"/>
          </w:tcPr>
          <w:p w14:paraId="774A1EA7" w14:textId="77777777" w:rsidR="00D20650" w:rsidRPr="001A6383" w:rsidRDefault="00D20650" w:rsidP="00DB4988">
            <w:pPr>
              <w:pStyle w:val="BodyTextIndent2"/>
              <w:widowControl w:val="0"/>
              <w:spacing w:line="240" w:lineRule="auto"/>
              <w:ind w:firstLine="0"/>
              <w:jc w:val="center"/>
              <w:rPr>
                <w:rFonts w:ascii="GHEA Grapalat" w:hAnsi="GHEA Grapalat"/>
                <w:b/>
                <w:i/>
              </w:rPr>
            </w:pPr>
          </w:p>
          <w:p w14:paraId="7186D650" w14:textId="77777777" w:rsidR="00D20650" w:rsidRPr="001A6383" w:rsidRDefault="00D20650" w:rsidP="00DB4988">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5CD8BFC2" w14:textId="77777777" w:rsidR="00D20650" w:rsidRPr="009044F1" w:rsidRDefault="00D20650" w:rsidP="00DB4988">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20650" w:rsidRPr="009044F1" w14:paraId="09CA4104" w14:textId="77777777" w:rsidTr="00821AF9">
        <w:trPr>
          <w:jc w:val="center"/>
          <w:ins w:id="1" w:author="Vardan" w:date="2022-05-29T21:53:00Z"/>
        </w:trPr>
        <w:tc>
          <w:tcPr>
            <w:tcW w:w="1035" w:type="dxa"/>
            <w:vAlign w:val="center"/>
          </w:tcPr>
          <w:p w14:paraId="22807A94" w14:textId="77777777" w:rsidR="00D20650" w:rsidRPr="006E79F9" w:rsidRDefault="00D20650" w:rsidP="00DB4988">
            <w:pPr>
              <w:pStyle w:val="BodyTextIndent2"/>
              <w:widowControl w:val="0"/>
              <w:spacing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Pr>
                <w:rFonts w:ascii="GHEA Grapalat" w:hAnsi="GHEA Grapalat"/>
                <w:b/>
                <w:i/>
                <w:lang w:val="en-US"/>
              </w:rPr>
              <w:t xml:space="preserve"> </w:t>
            </w:r>
          </w:p>
        </w:tc>
        <w:tc>
          <w:tcPr>
            <w:tcW w:w="1882" w:type="dxa"/>
            <w:vAlign w:val="center"/>
          </w:tcPr>
          <w:p w14:paraId="35EB39FD" w14:textId="77777777" w:rsidR="00D20650" w:rsidRPr="001A6383" w:rsidRDefault="00D20650" w:rsidP="00DB4988">
            <w:pPr>
              <w:pStyle w:val="BodyTextIndent2"/>
              <w:widowControl w:val="0"/>
              <w:spacing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1C1C6E90" w14:textId="77777777" w:rsidR="00D20650" w:rsidRPr="009044F1" w:rsidRDefault="00D20650" w:rsidP="00DB4988">
            <w:pPr>
              <w:pStyle w:val="BodyTextIndent2"/>
              <w:widowControl w:val="0"/>
              <w:spacing w:line="240" w:lineRule="auto"/>
              <w:ind w:firstLine="0"/>
              <w:rPr>
                <w:ins w:id="4" w:author="Vardan" w:date="2022-05-29T21:53:00Z"/>
                <w:rFonts w:ascii="GHEA Grapalat" w:hAnsi="GHEA Grapalat"/>
                <w:sz w:val="24"/>
                <w:szCs w:val="24"/>
                <w:u w:val="single"/>
              </w:rPr>
            </w:pPr>
          </w:p>
        </w:tc>
      </w:tr>
      <w:tr w:rsidR="00D20650" w:rsidRPr="009044F1" w14:paraId="2891337B" w14:textId="77777777" w:rsidTr="00821AF9">
        <w:trPr>
          <w:jc w:val="center"/>
        </w:trPr>
        <w:tc>
          <w:tcPr>
            <w:tcW w:w="1035" w:type="dxa"/>
            <w:vAlign w:val="center"/>
          </w:tcPr>
          <w:p w14:paraId="2F2CDA7F" w14:textId="77777777" w:rsidR="00D20650" w:rsidRPr="009044F1" w:rsidRDefault="00D20650" w:rsidP="00DB4988">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14:paraId="66C6FBC6" w14:textId="184C6388" w:rsidR="00D20650" w:rsidRPr="00EB3507" w:rsidRDefault="000064EE" w:rsidP="00DB4988">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2"/>
              </w:rPr>
              <w:t>6</w:t>
            </w:r>
            <w:r w:rsidR="00E30BD7" w:rsidRPr="00E30BD7">
              <w:rPr>
                <w:rFonts w:ascii="GHEA Grapalat" w:hAnsi="GHEA Grapalat"/>
                <w:sz w:val="22"/>
              </w:rPr>
              <w:t>,000,000</w:t>
            </w:r>
          </w:p>
        </w:tc>
        <w:tc>
          <w:tcPr>
            <w:tcW w:w="6317" w:type="dxa"/>
            <w:vAlign w:val="center"/>
          </w:tcPr>
          <w:p w14:paraId="7AB5B943" w14:textId="72FB2BE3" w:rsidR="00D20650" w:rsidRPr="000064EE" w:rsidRDefault="00096338" w:rsidP="00DB4988">
            <w:pPr>
              <w:pStyle w:val="BodyTextIndent2"/>
              <w:widowControl w:val="0"/>
              <w:spacing w:line="240" w:lineRule="auto"/>
              <w:ind w:firstLine="0"/>
              <w:rPr>
                <w:rFonts w:ascii="GHEA Grapalat" w:hAnsi="GHEA Grapalat"/>
                <w:sz w:val="24"/>
                <w:szCs w:val="24"/>
                <w:u w:val="single"/>
                <w:vertAlign w:val="subscript"/>
              </w:rPr>
            </w:pPr>
            <w:r w:rsidRPr="00EC451E">
              <w:rPr>
                <w:rFonts w:ascii="GHEA Grapalat" w:hAnsi="GHEA Grapalat"/>
                <w:lang w:val="hy-AM"/>
              </w:rPr>
              <w:t>приобретению  консультационных услуг по разработке концепции инвестиционной</w:t>
            </w:r>
            <w:r w:rsidRPr="00616A71">
              <w:rPr>
                <w:rFonts w:ascii="GHEA Grapalat" w:eastAsia="Tahoma" w:hAnsi="GHEA Grapalat" w:cstheme="majorHAnsi"/>
              </w:rPr>
              <w:t xml:space="preserve"> программы Международной академии тенниса в Ереване, и соответствующей тендерной документации</w:t>
            </w:r>
          </w:p>
        </w:tc>
      </w:tr>
    </w:tbl>
    <w:p w14:paraId="347C169A" w14:textId="77777777" w:rsidR="00D20650" w:rsidRPr="009044F1"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468DBAD3" w14:textId="77777777" w:rsidR="00D20650" w:rsidRPr="00830700" w:rsidRDefault="00D20650" w:rsidP="00DB4988">
      <w:pPr>
        <w:widowControl w:val="0"/>
        <w:jc w:val="center"/>
        <w:rPr>
          <w:rFonts w:ascii="GHEA Grapalat" w:hAnsi="GHEA Grapalat"/>
          <w:b/>
        </w:rPr>
      </w:pPr>
    </w:p>
    <w:p w14:paraId="46450FD0" w14:textId="77777777" w:rsidR="00D20650" w:rsidRPr="00716B81" w:rsidRDefault="00D20650" w:rsidP="00DB4988">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627C6C43" w14:textId="77777777" w:rsidR="00D20650" w:rsidRPr="009044F1" w:rsidRDefault="00D20650" w:rsidP="00DB4988">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A522E0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DBD1E76" w14:textId="77777777" w:rsidR="00D20650" w:rsidRPr="003240F7" w:rsidRDefault="00D20650" w:rsidP="00DB4988">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7B464CC3"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2FBC202"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1F4EB998"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E9ACA40" w14:textId="7FBABBAA" w:rsidR="00E30BD7" w:rsidRPr="00E30BD7" w:rsidRDefault="00E30BD7" w:rsidP="00DB4988">
      <w:pPr>
        <w:widowControl w:val="0"/>
        <w:tabs>
          <w:tab w:val="left" w:pos="1134"/>
        </w:tabs>
        <w:ind w:firstLine="567"/>
        <w:jc w:val="both"/>
        <w:rPr>
          <w:rFonts w:ascii="GHEA Grapalat" w:hAnsi="GHEA Grapalat"/>
          <w:lang w:val="hy-AM"/>
        </w:rPr>
      </w:pPr>
      <w:r w:rsidRPr="00E30BD7">
        <w:rPr>
          <w:rFonts w:ascii="GHEA Grapalat" w:hAnsi="GHEA Grapalat"/>
          <w:lang w:val="hy-AM"/>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734DD017" w14:textId="77777777" w:rsidR="00E30BD7" w:rsidRDefault="00E30BD7" w:rsidP="00DB4988">
      <w:pPr>
        <w:widowControl w:val="0"/>
        <w:tabs>
          <w:tab w:val="left" w:pos="1134"/>
        </w:tabs>
        <w:ind w:firstLine="567"/>
        <w:jc w:val="both"/>
        <w:rPr>
          <w:rFonts w:ascii="GHEA Grapalat" w:hAnsi="GHEA Grapalat"/>
        </w:rPr>
      </w:pPr>
    </w:p>
    <w:p w14:paraId="2A32C128"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7828D333" w14:textId="77777777" w:rsidR="00D20650" w:rsidRPr="001A6383" w:rsidRDefault="00D20650" w:rsidP="00DB4988">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3B4A28" w14:textId="77777777" w:rsidR="00D20650" w:rsidRPr="001A6383" w:rsidRDefault="00D20650" w:rsidP="002B2DFE">
      <w:pPr>
        <w:pStyle w:val="ListParagraph"/>
        <w:widowControl w:val="0"/>
        <w:numPr>
          <w:ilvl w:val="0"/>
          <w:numId w:val="8"/>
        </w:numPr>
        <w:tabs>
          <w:tab w:val="left" w:pos="1134"/>
        </w:tabs>
        <w:ind w:left="426"/>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w:t>
      </w:r>
      <w:r>
        <w:rPr>
          <w:rFonts w:ascii="GHEA Grapalat" w:hAnsi="GHEA Grapalat" w:cs="Sylfaen"/>
        </w:rPr>
        <w:t xml:space="preserve"> или </w:t>
      </w:r>
      <w:r w:rsidRPr="001A6383">
        <w:rPr>
          <w:rFonts w:ascii="GHEA Grapalat" w:hAnsi="GHEA Grapalat" w:cs="Sylfaen"/>
        </w:rPr>
        <w:t>договора;</w:t>
      </w:r>
    </w:p>
    <w:p w14:paraId="6A98B978" w14:textId="77777777" w:rsidR="00D20650" w:rsidRPr="001A6383" w:rsidRDefault="00D20650" w:rsidP="002B2DFE">
      <w:pPr>
        <w:pStyle w:val="ListParagraph"/>
        <w:widowControl w:val="0"/>
        <w:numPr>
          <w:ilvl w:val="0"/>
          <w:numId w:val="8"/>
        </w:numPr>
        <w:tabs>
          <w:tab w:val="left" w:pos="1134"/>
        </w:tabs>
        <w:ind w:left="426" w:hanging="284"/>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01021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57C5507" w14:textId="7F347169" w:rsidR="00D20650" w:rsidRDefault="003464B1" w:rsidP="00DB4988">
      <w:pPr>
        <w:widowControl w:val="0"/>
        <w:tabs>
          <w:tab w:val="left" w:pos="1134"/>
        </w:tabs>
        <w:ind w:firstLine="567"/>
        <w:jc w:val="both"/>
        <w:rPr>
          <w:rFonts w:ascii="GHEA Grapalat" w:hAnsi="GHEA Grapalat"/>
          <w:lang w:val="hy-AM"/>
        </w:rPr>
      </w:pPr>
      <w:r w:rsidRPr="003464B1">
        <w:rPr>
          <w:rFonts w:ascii="GHEA Grapalat" w:hAnsi="GHEA Grapalat"/>
        </w:rPr>
        <w:t>2.3.Включение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2DD6A47C" w14:textId="77777777" w:rsidR="00D20650" w:rsidRPr="00716B81" w:rsidRDefault="00D20650" w:rsidP="00DB4988">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E71007E"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702C9446"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9412B9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329B9F"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3488F329"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p>
    <w:p w14:paraId="04E541EB"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A1E759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D910110"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2EE27DEF" w14:textId="77777777" w:rsidR="00D20650"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p>
    <w:p w14:paraId="4205F95D" w14:textId="77777777" w:rsidR="00D20650" w:rsidRPr="008842CE"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A3C3FD2"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694FB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2476E7"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CF237CA" w14:textId="77777777" w:rsidR="00D20650" w:rsidRPr="009044F1" w:rsidRDefault="00D20650" w:rsidP="00DB4988">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352F8E2" w14:textId="77777777" w:rsidR="00D20650" w:rsidRDefault="00D20650" w:rsidP="00DB4988">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122A7ED" w14:textId="77777777" w:rsidR="00D20650" w:rsidRPr="009044F1" w:rsidRDefault="00D20650" w:rsidP="00DB4988">
      <w:pPr>
        <w:widowControl w:val="0"/>
        <w:tabs>
          <w:tab w:val="left" w:pos="1134"/>
        </w:tabs>
        <w:ind w:firstLine="567"/>
        <w:jc w:val="both"/>
        <w:rPr>
          <w:rFonts w:ascii="GHEA Grapalat" w:hAnsi="GHEA Grapalat" w:cs="Arial"/>
        </w:rPr>
      </w:pPr>
      <w:r w:rsidRPr="004D1746">
        <w:rPr>
          <w:rFonts w:ascii="GHEA Grapalat" w:hAnsi="GHEA Grapalat"/>
        </w:rPr>
        <w:t>2.4.</w:t>
      </w:r>
      <w:r w:rsidRPr="000C124C">
        <w:rPr>
          <w:rFonts w:ascii="GHEA Grapalat" w:hAnsi="GHEA Grapalat"/>
          <w:vertAlign w:val="superscript"/>
        </w:rPr>
        <w:t>4</w:t>
      </w:r>
      <w:r w:rsidRPr="004D1746">
        <w:rPr>
          <w:rFonts w:ascii="GHEA Grapalat" w:hAnsi="GHEA Grapalat"/>
        </w:rPr>
        <w:tab/>
      </w:r>
      <w:r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59912748" w14:textId="77777777" w:rsidR="00D20650" w:rsidRPr="009044F1" w:rsidRDefault="00D20650" w:rsidP="00DB4988">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A88CA69"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трудовые ресурсы.</w:t>
      </w:r>
    </w:p>
    <w:p w14:paraId="2CC9E314" w14:textId="77777777" w:rsidR="00D20650" w:rsidRPr="009044F1" w:rsidRDefault="00D20650" w:rsidP="00DB4988">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5AA53219" w14:textId="77777777" w:rsidR="001836DD" w:rsidRDefault="001836DD" w:rsidP="00DB4988">
      <w:pPr>
        <w:widowControl w:val="0"/>
        <w:tabs>
          <w:tab w:val="left" w:pos="1134"/>
        </w:tabs>
        <w:ind w:firstLine="567"/>
        <w:jc w:val="both"/>
        <w:rPr>
          <w:rFonts w:ascii="GHEA Grapalat" w:hAnsi="GHEA Grapalat"/>
        </w:rPr>
      </w:pPr>
    </w:p>
    <w:p w14:paraId="1EBCA36E" w14:textId="77777777" w:rsidR="001836DD" w:rsidRPr="00AF1CE2" w:rsidRDefault="001836DD" w:rsidP="001836DD">
      <w:pPr>
        <w:pStyle w:val="NormalWeb"/>
        <w:ind w:firstLine="708"/>
        <w:rPr>
          <w:rFonts w:ascii="GHEA Grapalat" w:hAnsi="GHEA Grapalat"/>
          <w:bCs/>
          <w:sz w:val="22"/>
          <w:szCs w:val="22"/>
          <w:u w:val="single"/>
          <w:lang w:val="hy-AM"/>
        </w:rPr>
      </w:pPr>
      <w:r w:rsidRPr="00AF1CE2">
        <w:rPr>
          <w:rFonts w:ascii="GHEA Grapalat" w:hAnsi="GHEA Grapalat"/>
          <w:bCs/>
          <w:sz w:val="22"/>
          <w:szCs w:val="22"/>
          <w:lang w:val="hy-AM"/>
        </w:rPr>
        <w:t>Оценка заявки участника будет проводиться по следующим критериям и процедуре:</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7"/>
        <w:gridCol w:w="2578"/>
      </w:tblGrid>
      <w:tr w:rsidR="003464B1" w:rsidRPr="00CD5F06" w14:paraId="5A576BB7" w14:textId="77777777" w:rsidTr="009E4ADF">
        <w:trPr>
          <w:trHeight w:val="20"/>
          <w:jc w:val="center"/>
        </w:trPr>
        <w:tc>
          <w:tcPr>
            <w:tcW w:w="6637" w:type="dxa"/>
            <w:tcBorders>
              <w:top w:val="single" w:sz="4" w:space="0" w:color="auto"/>
              <w:left w:val="single" w:sz="4" w:space="0" w:color="auto"/>
              <w:right w:val="single" w:sz="4" w:space="0" w:color="auto"/>
            </w:tcBorders>
            <w:shd w:val="clear" w:color="auto" w:fill="DEEAF6"/>
            <w:vAlign w:val="center"/>
            <w:hideMark/>
          </w:tcPr>
          <w:p w14:paraId="217BC595" w14:textId="77777777" w:rsidR="003464B1" w:rsidRPr="00CD5F06" w:rsidRDefault="003464B1" w:rsidP="009E4ADF">
            <w:pPr>
              <w:pStyle w:val="NormalWeb"/>
              <w:ind w:firstLine="708"/>
              <w:jc w:val="center"/>
              <w:rPr>
                <w:rFonts w:ascii="GHEA Grapalat" w:hAnsi="GHEA Grapalat"/>
                <w:b/>
                <w:bCs/>
                <w:sz w:val="22"/>
                <w:szCs w:val="22"/>
              </w:rPr>
            </w:pPr>
            <w:r w:rsidRPr="00CD5F06">
              <w:rPr>
                <w:rFonts w:ascii="GHEA Grapalat" w:hAnsi="GHEA Grapalat"/>
                <w:b/>
                <w:bCs/>
                <w:sz w:val="22"/>
                <w:szCs w:val="22"/>
              </w:rPr>
              <w:t>Критерии оценки заявки участника</w:t>
            </w:r>
          </w:p>
        </w:tc>
        <w:tc>
          <w:tcPr>
            <w:tcW w:w="2578" w:type="dxa"/>
            <w:tcBorders>
              <w:top w:val="single" w:sz="4" w:space="0" w:color="auto"/>
              <w:left w:val="single" w:sz="4" w:space="0" w:color="auto"/>
              <w:right w:val="single" w:sz="4" w:space="0" w:color="auto"/>
            </w:tcBorders>
            <w:shd w:val="clear" w:color="auto" w:fill="DEEAF6"/>
            <w:vAlign w:val="center"/>
            <w:hideMark/>
          </w:tcPr>
          <w:p w14:paraId="2457BAC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Оценка</w:t>
            </w:r>
          </w:p>
          <w:p w14:paraId="54A50902"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Пропорциональность</w:t>
            </w:r>
          </w:p>
        </w:tc>
      </w:tr>
      <w:tr w:rsidR="003464B1" w:rsidRPr="00CD5F06" w14:paraId="6DDC25D0"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66CC2B16"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ТЕХНИЧЕСКОЕ ПРЕДЛОЖЕНИЕ</w:t>
            </w:r>
            <w:r w:rsidRPr="00CD5F06">
              <w:rPr>
                <w:rFonts w:ascii="GHEA Grapalat" w:hAnsi="GHEA Grapalat"/>
                <w:b/>
                <w:bCs/>
                <w:lang w:val="hy-AM"/>
              </w:rPr>
              <w:t xml:space="preserve"> </w:t>
            </w:r>
            <w:r w:rsidRPr="00CD5F06">
              <w:rPr>
                <w:rFonts w:ascii="GHEA Grapalat" w:hAnsi="GHEA Grapalat"/>
                <w:b/>
                <w:bCs/>
              </w:rPr>
              <w:t>(ТП = ТП1 + ТП2)</w:t>
            </w:r>
          </w:p>
          <w:p w14:paraId="419DE281" w14:textId="77777777" w:rsidR="003464B1" w:rsidRPr="00CD5F06" w:rsidRDefault="003464B1" w:rsidP="009E4ADF">
            <w:pPr>
              <w:jc w:val="both"/>
              <w:outlineLvl w:val="2"/>
              <w:rPr>
                <w:rFonts w:ascii="GHEA Grapalat" w:hAnsi="GHEA Grapalat"/>
                <w:b/>
                <w:bCs/>
              </w:rPr>
            </w:pPr>
            <w:r w:rsidRPr="00CD5F06">
              <w:rPr>
                <w:rFonts w:ascii="GHEA Grapalat" w:hAnsi="GHEA Grapalat"/>
                <w:b/>
                <w:bCs/>
              </w:rPr>
              <w:t>/Профессиональный опыт (ТП1) и Трудовые ресурсы (ТП2)/</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1073DD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70%</w:t>
            </w:r>
          </w:p>
        </w:tc>
      </w:tr>
      <w:tr w:rsidR="003464B1" w:rsidRPr="00CD5F06" w14:paraId="54ED1925" w14:textId="77777777" w:rsidTr="009E4ADF">
        <w:trPr>
          <w:trHeight w:val="20"/>
          <w:jc w:val="center"/>
        </w:trPr>
        <w:tc>
          <w:tcPr>
            <w:tcW w:w="6637" w:type="dxa"/>
            <w:tcBorders>
              <w:top w:val="single" w:sz="4" w:space="0" w:color="auto"/>
              <w:left w:val="single" w:sz="4" w:space="0" w:color="auto"/>
              <w:bottom w:val="single" w:sz="4" w:space="0" w:color="auto"/>
              <w:right w:val="single" w:sz="4" w:space="0" w:color="auto"/>
            </w:tcBorders>
            <w:vAlign w:val="center"/>
            <w:hideMark/>
          </w:tcPr>
          <w:p w14:paraId="31A38C0F" w14:textId="77777777" w:rsidR="003464B1" w:rsidRPr="00CD5F06" w:rsidRDefault="003464B1" w:rsidP="009E4ADF">
            <w:pPr>
              <w:pStyle w:val="NormalWeb"/>
              <w:jc w:val="both"/>
              <w:rPr>
                <w:rFonts w:ascii="GHEA Grapalat" w:hAnsi="GHEA Grapalat"/>
                <w:b/>
                <w:bCs/>
                <w:sz w:val="22"/>
                <w:szCs w:val="22"/>
              </w:rPr>
            </w:pPr>
            <w:r w:rsidRPr="00CD5F06">
              <w:rPr>
                <w:rFonts w:ascii="GHEA Grapalat" w:hAnsi="GHEA Grapalat"/>
                <w:b/>
                <w:bCs/>
                <w:sz w:val="22"/>
                <w:szCs w:val="22"/>
              </w:rPr>
              <w:t>ЦЕНОВОЕ ПРЕДЛОЖЕНИЕ (ЦП)</w:t>
            </w:r>
          </w:p>
        </w:tc>
        <w:tc>
          <w:tcPr>
            <w:tcW w:w="2578" w:type="dxa"/>
            <w:tcBorders>
              <w:top w:val="single" w:sz="4" w:space="0" w:color="auto"/>
              <w:left w:val="single" w:sz="4" w:space="0" w:color="auto"/>
              <w:bottom w:val="single" w:sz="4" w:space="0" w:color="auto"/>
              <w:right w:val="single" w:sz="4" w:space="0" w:color="auto"/>
            </w:tcBorders>
            <w:vAlign w:val="center"/>
            <w:hideMark/>
          </w:tcPr>
          <w:p w14:paraId="6A40D9B6" w14:textId="77777777" w:rsidR="003464B1" w:rsidRPr="00CD5F06" w:rsidRDefault="003464B1" w:rsidP="009E4ADF">
            <w:pPr>
              <w:pStyle w:val="NormalWeb"/>
              <w:jc w:val="center"/>
              <w:rPr>
                <w:rFonts w:ascii="GHEA Grapalat" w:hAnsi="GHEA Grapalat"/>
                <w:b/>
                <w:bCs/>
                <w:sz w:val="22"/>
                <w:szCs w:val="22"/>
              </w:rPr>
            </w:pPr>
            <w:r w:rsidRPr="00CD5F06">
              <w:rPr>
                <w:rFonts w:ascii="GHEA Grapalat" w:hAnsi="GHEA Grapalat"/>
                <w:b/>
                <w:bCs/>
                <w:sz w:val="22"/>
                <w:szCs w:val="22"/>
              </w:rPr>
              <w:t>30%</w:t>
            </w:r>
          </w:p>
        </w:tc>
      </w:tr>
    </w:tbl>
    <w:p w14:paraId="26EA8E37" w14:textId="77777777" w:rsidR="003464B1" w:rsidRPr="00FB74A1" w:rsidRDefault="003464B1" w:rsidP="003464B1">
      <w:pPr>
        <w:pStyle w:val="NormalWeb"/>
        <w:ind w:firstLine="708"/>
        <w:jc w:val="both"/>
        <w:rPr>
          <w:rFonts w:ascii="GHEA Grapalat" w:hAnsi="GHEA Grapalat"/>
          <w:color w:val="000000"/>
          <w:sz w:val="22"/>
          <w:szCs w:val="22"/>
          <w:lang w:val="hy-AM"/>
        </w:rPr>
      </w:pPr>
    </w:p>
    <w:p w14:paraId="0F5E8B6E" w14:textId="77777777" w:rsidR="003464B1" w:rsidRPr="00FB74A1" w:rsidRDefault="003464B1" w:rsidP="003464B1">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t>2.4.1 Участнику предоставляется:</w:t>
      </w:r>
    </w:p>
    <w:p w14:paraId="5EED34F1" w14:textId="2FCC4AEF" w:rsidR="003464B1" w:rsidRPr="00E92797" w:rsidRDefault="003464B1" w:rsidP="00E92797">
      <w:pPr>
        <w:pStyle w:val="NormalWeb"/>
        <w:ind w:firstLine="708"/>
        <w:jc w:val="both"/>
        <w:rPr>
          <w:rFonts w:ascii="GHEA Grapalat" w:hAnsi="GHEA Grapalat"/>
          <w:color w:val="000000"/>
          <w:sz w:val="22"/>
          <w:szCs w:val="22"/>
          <w:lang w:val="hy-AM"/>
        </w:rPr>
      </w:pPr>
      <w:r w:rsidRPr="00FB74A1">
        <w:rPr>
          <w:rFonts w:ascii="GHEA Grapalat" w:hAnsi="GHEA Grapalat"/>
          <w:color w:val="000000"/>
          <w:sz w:val="22"/>
          <w:szCs w:val="22"/>
          <w:lang w:val="hy-AM"/>
        </w:rPr>
        <w:lastRenderedPageBreak/>
        <w:t xml:space="preserve">1) «Профессиональный опыт» </w:t>
      </w:r>
      <w:r w:rsidRPr="00FB74A1">
        <w:rPr>
          <w:rFonts w:ascii="GHEA Grapalat" w:hAnsi="GHEA Grapalat"/>
          <w:color w:val="000000"/>
          <w:sz w:val="22"/>
          <w:szCs w:val="22"/>
        </w:rPr>
        <w:t>к</w:t>
      </w:r>
      <w:r w:rsidRPr="00FB74A1">
        <w:rPr>
          <w:rFonts w:ascii="GHEA Grapalat" w:hAnsi="GHEA Grapalat"/>
          <w:color w:val="000000"/>
          <w:sz w:val="22"/>
          <w:szCs w:val="22"/>
          <w:lang w:val="hy-AM"/>
        </w:rPr>
        <w:t>валификационный критерий определяется и оценивается следующим образом:</w:t>
      </w:r>
    </w:p>
    <w:tbl>
      <w:tblPr>
        <w:tblStyle w:val="TableGrid1"/>
        <w:tblW w:w="10643" w:type="dxa"/>
        <w:tblInd w:w="-856" w:type="dxa"/>
        <w:tblLook w:val="04A0" w:firstRow="1" w:lastRow="0" w:firstColumn="1" w:lastColumn="0" w:noHBand="0" w:noVBand="1"/>
      </w:tblPr>
      <w:tblGrid>
        <w:gridCol w:w="1075"/>
        <w:gridCol w:w="3587"/>
        <w:gridCol w:w="3205"/>
        <w:gridCol w:w="2776"/>
      </w:tblGrid>
      <w:tr w:rsidR="00487FDB" w:rsidRPr="00616A71" w14:paraId="0048CF2E" w14:textId="77777777" w:rsidTr="00714981">
        <w:tc>
          <w:tcPr>
            <w:tcW w:w="1075" w:type="dxa"/>
            <w:vAlign w:val="center"/>
          </w:tcPr>
          <w:p w14:paraId="1E3D3B98" w14:textId="77777777" w:rsidR="00487FDB" w:rsidRPr="00616A71" w:rsidRDefault="00487FDB" w:rsidP="00714981">
            <w:pPr>
              <w:pStyle w:val="NormalWeb"/>
              <w:ind w:firstLine="708"/>
              <w:jc w:val="center"/>
              <w:rPr>
                <w:rFonts w:ascii="GHEA Grapalat" w:hAnsi="GHEA Grapalat" w:cstheme="majorHAnsi"/>
                <w:b/>
                <w:sz w:val="22"/>
                <w:szCs w:val="22"/>
              </w:rPr>
            </w:pPr>
            <w:r w:rsidRPr="00616A71">
              <w:rPr>
                <w:rFonts w:ascii="GHEA Grapalat" w:hAnsi="GHEA Grapalat" w:cstheme="majorHAnsi"/>
                <w:b/>
                <w:sz w:val="22"/>
                <w:szCs w:val="22"/>
              </w:rPr>
              <w:t>N</w:t>
            </w:r>
          </w:p>
        </w:tc>
        <w:tc>
          <w:tcPr>
            <w:tcW w:w="3587" w:type="dxa"/>
            <w:vAlign w:val="center"/>
          </w:tcPr>
          <w:p w14:paraId="2E23FC94" w14:textId="77777777" w:rsidR="00487FDB" w:rsidRPr="00616A71" w:rsidRDefault="00487FDB" w:rsidP="00714981">
            <w:pPr>
              <w:pStyle w:val="NormalWeb"/>
              <w:ind w:firstLine="708"/>
              <w:rPr>
                <w:rFonts w:ascii="GHEA Grapalat" w:hAnsi="GHEA Grapalat" w:cstheme="majorHAnsi"/>
                <w:b/>
                <w:sz w:val="22"/>
                <w:szCs w:val="22"/>
              </w:rPr>
            </w:pPr>
            <w:r w:rsidRPr="00616A71">
              <w:rPr>
                <w:rFonts w:ascii="GHEA Grapalat" w:hAnsi="GHEA Grapalat" w:cstheme="majorHAnsi"/>
                <w:b/>
                <w:sz w:val="22"/>
                <w:szCs w:val="22"/>
              </w:rPr>
              <w:t>Требования, предъявляемые к опыту</w:t>
            </w:r>
          </w:p>
        </w:tc>
        <w:tc>
          <w:tcPr>
            <w:tcW w:w="3205" w:type="dxa"/>
            <w:vAlign w:val="center"/>
          </w:tcPr>
          <w:p w14:paraId="359D82BF" w14:textId="77777777" w:rsidR="00487FDB" w:rsidRPr="00616A71" w:rsidRDefault="00487FDB" w:rsidP="00714981">
            <w:pPr>
              <w:pStyle w:val="NormalWeb"/>
              <w:ind w:firstLine="708"/>
              <w:jc w:val="center"/>
              <w:rPr>
                <w:rFonts w:ascii="GHEA Grapalat" w:hAnsi="GHEA Grapalat" w:cstheme="majorHAnsi"/>
                <w:b/>
                <w:sz w:val="22"/>
                <w:szCs w:val="22"/>
              </w:rPr>
            </w:pPr>
            <w:r w:rsidRPr="00616A71">
              <w:rPr>
                <w:rFonts w:ascii="GHEA Grapalat" w:hAnsi="GHEA Grapalat" w:cstheme="majorHAnsi"/>
                <w:b/>
                <w:sz w:val="22"/>
                <w:szCs w:val="22"/>
              </w:rPr>
              <w:t>Требуемые документы и предъявляемые к ним условия</w:t>
            </w:r>
          </w:p>
        </w:tc>
        <w:tc>
          <w:tcPr>
            <w:tcW w:w="2776" w:type="dxa"/>
            <w:vAlign w:val="center"/>
          </w:tcPr>
          <w:p w14:paraId="76ADB013" w14:textId="77777777" w:rsidR="00487FDB" w:rsidRPr="00616A71" w:rsidRDefault="00487FDB" w:rsidP="00714981">
            <w:pPr>
              <w:pStyle w:val="NormalWeb"/>
              <w:jc w:val="center"/>
              <w:rPr>
                <w:rFonts w:ascii="GHEA Grapalat" w:hAnsi="GHEA Grapalat" w:cstheme="majorHAnsi"/>
                <w:b/>
                <w:sz w:val="22"/>
                <w:szCs w:val="22"/>
              </w:rPr>
            </w:pPr>
            <w:r w:rsidRPr="00616A71">
              <w:rPr>
                <w:rFonts w:ascii="GHEA Grapalat" w:hAnsi="GHEA Grapalat" w:cstheme="majorHAnsi"/>
                <w:b/>
                <w:sz w:val="22"/>
                <w:szCs w:val="22"/>
              </w:rPr>
              <w:t>Аналогии</w:t>
            </w:r>
          </w:p>
        </w:tc>
      </w:tr>
      <w:tr w:rsidR="00487FDB" w:rsidRPr="00616A71" w14:paraId="37C90EC4" w14:textId="77777777" w:rsidTr="00714981">
        <w:tc>
          <w:tcPr>
            <w:tcW w:w="1075" w:type="dxa"/>
            <w:vAlign w:val="center"/>
          </w:tcPr>
          <w:p w14:paraId="0440B802"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c>
          <w:tcPr>
            <w:tcW w:w="3587" w:type="dxa"/>
            <w:vAlign w:val="center"/>
          </w:tcPr>
          <w:p w14:paraId="41DFE338" w14:textId="77777777" w:rsidR="00487FDB" w:rsidRPr="00616A71" w:rsidRDefault="00487FDB" w:rsidP="00714981">
            <w:pPr>
              <w:jc w:val="both"/>
              <w:rPr>
                <w:rFonts w:ascii="GHEA Grapalat" w:hAnsi="GHEA Grapalat" w:cstheme="majorHAnsi"/>
                <w:sz w:val="22"/>
                <w:szCs w:val="22"/>
              </w:rPr>
            </w:pPr>
            <w:r w:rsidRPr="00616A71">
              <w:rPr>
                <w:rFonts w:ascii="GHEA Grapalat" w:hAnsi="GHEA Grapalat" w:cstheme="majorHAnsi"/>
                <w:sz w:val="22"/>
                <w:szCs w:val="22"/>
              </w:rPr>
              <w:t xml:space="preserve">Участник должен: в течение года подачи заявки и предшествующих ему 10 (десяти) лет иметь как минимум 3 (три) надлежащим образом реализованных (исполненных) аналогичных договора. Ранее исполненные договор или договоры оцениваются как аналогичные, если объем или суммарный объем работ, выполненных в его или их рамках в денежном выражении составляет сумму </w:t>
            </w:r>
            <w:r w:rsidRPr="00616A71">
              <w:rPr>
                <w:rFonts w:ascii="GHEA Grapalat" w:hAnsi="GHEA Grapalat" w:cstheme="majorHAnsi"/>
                <w:b/>
                <w:sz w:val="22"/>
                <w:szCs w:val="22"/>
                <w:u w:val="single"/>
              </w:rPr>
              <w:t>не менее цены закупки</w:t>
            </w:r>
            <w:r w:rsidRPr="00616A71">
              <w:rPr>
                <w:rFonts w:ascii="GHEA Grapalat" w:hAnsi="GHEA Grapalat" w:cstheme="majorHAnsi"/>
                <w:sz w:val="22"/>
                <w:szCs w:val="22"/>
              </w:rPr>
              <w:t>, и относился или относились к объектам, установленным подпунктами 4 и 5 пункта 26 Приложения № 1 к Решению Правительства РА за № 596-Ն от 19 марта 2015 года «Об утверждении порядка предоставления разрешений и иных документов в целях застройки в Республике Армения и признании утратившими силу ряда Решений Правительства Республики Армения» — т.е. жилым, общественным и производственным зданиям.</w:t>
            </w:r>
          </w:p>
          <w:p w14:paraId="451CAFEC" w14:textId="77777777" w:rsidR="00487FDB" w:rsidRPr="00616A71" w:rsidRDefault="00487FDB" w:rsidP="00714981">
            <w:pPr>
              <w:jc w:val="both"/>
              <w:rPr>
                <w:rFonts w:ascii="GHEA Grapalat" w:hAnsi="GHEA Grapalat" w:cstheme="majorHAnsi"/>
                <w:sz w:val="22"/>
                <w:szCs w:val="22"/>
                <w:highlight w:val="yellow"/>
              </w:rPr>
            </w:pPr>
          </w:p>
        </w:tc>
        <w:tc>
          <w:tcPr>
            <w:tcW w:w="3205" w:type="dxa"/>
            <w:vAlign w:val="center"/>
          </w:tcPr>
          <w:p w14:paraId="7895DCDA" w14:textId="77777777" w:rsidR="00487FDB" w:rsidRPr="00616A71" w:rsidRDefault="00487FDB" w:rsidP="00714981">
            <w:pPr>
              <w:jc w:val="both"/>
              <w:rPr>
                <w:rFonts w:ascii="GHEA Grapalat" w:hAnsi="GHEA Grapalat" w:cstheme="majorHAnsi"/>
                <w:sz w:val="22"/>
                <w:szCs w:val="22"/>
              </w:rPr>
            </w:pPr>
            <w:r w:rsidRPr="00616A71">
              <w:rPr>
                <w:rFonts w:ascii="GHEA Grapalat" w:hAnsi="GHEA Grapalat" w:cstheme="majorHAnsi"/>
                <w:sz w:val="22"/>
                <w:szCs w:val="22"/>
              </w:rPr>
              <w:t>Копии ранее выполненного Договора (контрактов, соглашений), копии актов, утвержденных сторонами Договора и подтверждающих выполнение работ в установленные Договором сроки (акт сдачи-приемки и т. д.), либо письменное подтверждение стороны, принявшей выполнение данного Договора.</w:t>
            </w:r>
          </w:p>
        </w:tc>
        <w:tc>
          <w:tcPr>
            <w:tcW w:w="2776" w:type="dxa"/>
            <w:vAlign w:val="center"/>
          </w:tcPr>
          <w:p w14:paraId="28469B85" w14:textId="77777777" w:rsidR="00487FDB" w:rsidRPr="00616A71" w:rsidRDefault="00487FDB" w:rsidP="00714981">
            <w:pPr>
              <w:pStyle w:val="ListParagraph"/>
              <w:widowControl w:val="0"/>
              <w:spacing w:before="360" w:after="360"/>
              <w:ind w:left="0"/>
              <w:jc w:val="both"/>
              <w:rPr>
                <w:rFonts w:ascii="GHEA Grapalat" w:hAnsi="GHEA Grapalat" w:cstheme="majorHAnsi"/>
                <w:sz w:val="22"/>
                <w:szCs w:val="22"/>
              </w:rPr>
            </w:pPr>
            <w:r w:rsidRPr="00616A71">
              <w:rPr>
                <w:rFonts w:ascii="GHEA Grapalat" w:hAnsi="GHEA Grapalat" w:cstheme="majorHAnsi"/>
                <w:sz w:val="22"/>
                <w:szCs w:val="22"/>
              </w:rPr>
              <w:t>Ранее выполненные Договоры на оказание консультационных услуг по технико-экономическому  анализу/обоснованию (ТЭО).</w:t>
            </w:r>
          </w:p>
        </w:tc>
      </w:tr>
    </w:tbl>
    <w:p w14:paraId="374839B0" w14:textId="77777777" w:rsidR="00487FDB" w:rsidRPr="00616A71" w:rsidRDefault="00487FDB" w:rsidP="00487FDB">
      <w:pPr>
        <w:pStyle w:val="NormalWeb"/>
        <w:ind w:firstLine="708"/>
        <w:jc w:val="both"/>
        <w:rPr>
          <w:rFonts w:ascii="GHEA Grapalat" w:hAnsi="GHEA Grapalat" w:cstheme="majorHAnsi"/>
          <w:color w:val="000000"/>
          <w:sz w:val="22"/>
          <w:szCs w:val="22"/>
        </w:rPr>
      </w:pPr>
    </w:p>
    <w:p w14:paraId="68D9EF86" w14:textId="77777777" w:rsidR="00487FDB" w:rsidRPr="00616A71" w:rsidRDefault="00487FDB" w:rsidP="00487FDB">
      <w:pPr>
        <w:pStyle w:val="NormalWeb"/>
        <w:ind w:firstLine="708"/>
        <w:jc w:val="both"/>
        <w:rPr>
          <w:rFonts w:ascii="GHEA Grapalat" w:hAnsi="GHEA Grapalat" w:cstheme="majorHAnsi"/>
          <w:color w:val="000000"/>
          <w:sz w:val="22"/>
          <w:szCs w:val="22"/>
        </w:rPr>
      </w:pPr>
    </w:p>
    <w:p w14:paraId="0BC6D8AD" w14:textId="77777777" w:rsidR="00487FDB" w:rsidRPr="00616A71" w:rsidRDefault="00487FDB" w:rsidP="00487FDB">
      <w:pPr>
        <w:pStyle w:val="NormalWeb"/>
        <w:ind w:firstLine="708"/>
        <w:jc w:val="both"/>
        <w:rPr>
          <w:rFonts w:ascii="GHEA Grapalat" w:hAnsi="GHEA Grapalat" w:cstheme="majorHAnsi"/>
          <w:color w:val="000000"/>
          <w:sz w:val="22"/>
          <w:szCs w:val="22"/>
        </w:rPr>
      </w:pPr>
      <w:r w:rsidRPr="00616A71">
        <w:rPr>
          <w:rFonts w:ascii="GHEA Grapalat" w:hAnsi="GHEA Grapalat" w:cstheme="majorHAnsi"/>
          <w:color w:val="000000"/>
          <w:sz w:val="22"/>
          <w:szCs w:val="22"/>
        </w:rPr>
        <w:t>2) Квалификационный критерий  «Рабочие  ресурсы» устанавливается и оценивается в следующем порядке:</w:t>
      </w:r>
    </w:p>
    <w:p w14:paraId="66731506" w14:textId="77777777" w:rsidR="00487FDB" w:rsidRPr="00616A71" w:rsidRDefault="00487FDB" w:rsidP="00487FDB">
      <w:pPr>
        <w:ind w:right="-90" w:firstLine="567"/>
        <w:jc w:val="both"/>
        <w:rPr>
          <w:rFonts w:ascii="GHEA Grapalat" w:hAnsi="GHEA Grapalat" w:cstheme="majorHAnsi"/>
          <w:color w:val="000000"/>
        </w:rPr>
      </w:pPr>
      <w:r w:rsidRPr="00616A71">
        <w:rPr>
          <w:rFonts w:ascii="GHEA Grapalat" w:hAnsi="GHEA Grapalat" w:cstheme="majorHAnsi"/>
          <w:color w:val="000000"/>
        </w:rPr>
        <w:t xml:space="preserve">а) </w:t>
      </w:r>
      <w:r w:rsidRPr="00616A71">
        <w:rPr>
          <w:rFonts w:ascii="GHEA Grapalat" w:hAnsi="GHEA Grapalat"/>
        </w:rPr>
        <w:t xml:space="preserve"> </w:t>
      </w:r>
      <w:r w:rsidRPr="00616A71">
        <w:rPr>
          <w:rFonts w:ascii="GHEA Grapalat" w:hAnsi="GHEA Grapalat" w:cstheme="majorHAnsi"/>
          <w:color w:val="000000"/>
        </w:rPr>
        <w:t>В состав персонала должны быть включены специалисты, специализирующиеся в сфере объектов высокой или высшей степени риска, имеющие соответствующую квалификацию и опыт работы, в следующем составе:</w:t>
      </w:r>
    </w:p>
    <w:p w14:paraId="67FA7F83" w14:textId="77777777" w:rsidR="00487FDB" w:rsidRPr="00616A71" w:rsidRDefault="00487FDB" w:rsidP="00487FDB">
      <w:pPr>
        <w:pStyle w:val="ListParagraph"/>
        <w:widowControl w:val="0"/>
        <w:numPr>
          <w:ilvl w:val="0"/>
          <w:numId w:val="74"/>
        </w:numPr>
        <w:jc w:val="both"/>
        <w:rPr>
          <w:rFonts w:ascii="GHEA Grapalat" w:hAnsi="GHEA Grapalat" w:cstheme="majorHAnsi"/>
          <w:b/>
        </w:rPr>
      </w:pPr>
      <w:r w:rsidRPr="00616A71">
        <w:rPr>
          <w:rFonts w:ascii="GHEA Grapalat" w:hAnsi="GHEA Grapalat" w:cstheme="majorHAnsi"/>
          <w:b/>
        </w:rPr>
        <w:t>Руководитель группы</w:t>
      </w:r>
    </w:p>
    <w:p w14:paraId="0FFAB9DB" w14:textId="77777777" w:rsidR="00487FDB" w:rsidRPr="00616A71" w:rsidRDefault="00487FDB" w:rsidP="00487FDB">
      <w:pPr>
        <w:pStyle w:val="NormalWeb"/>
        <w:ind w:firstLine="708"/>
        <w:jc w:val="both"/>
        <w:rPr>
          <w:rFonts w:ascii="GHEA Grapalat" w:hAnsi="GHEA Grapalat" w:cstheme="majorHAnsi"/>
          <w:color w:val="000000"/>
          <w:sz w:val="22"/>
          <w:szCs w:val="22"/>
        </w:rPr>
      </w:pPr>
      <w:r w:rsidRPr="00616A71">
        <w:rPr>
          <w:rFonts w:ascii="GHEA Grapalat" w:hAnsi="GHEA Grapalat" w:cstheme="majorHAnsi"/>
          <w:b/>
          <w:bCs/>
          <w:color w:val="000000"/>
          <w:sz w:val="22"/>
          <w:szCs w:val="22"/>
        </w:rPr>
        <w:t xml:space="preserve">Роль: </w:t>
      </w:r>
      <w:r w:rsidRPr="00616A71">
        <w:rPr>
          <w:rFonts w:ascii="GHEA Grapalat" w:hAnsi="GHEA Grapalat" w:cstheme="majorHAnsi"/>
          <w:color w:val="000000"/>
          <w:sz w:val="22"/>
          <w:szCs w:val="22"/>
        </w:rPr>
        <w:t xml:space="preserve"> ответственен за реализацию программы в целом, за обеспечение качества и за аспекты  координации с Заказчиком.</w:t>
      </w:r>
    </w:p>
    <w:p w14:paraId="20B8C44D" w14:textId="77777777" w:rsidR="00487FDB" w:rsidRPr="00616A71" w:rsidRDefault="00487FDB" w:rsidP="00487FDB">
      <w:pPr>
        <w:pStyle w:val="NormalWeb"/>
        <w:ind w:firstLine="708"/>
        <w:jc w:val="both"/>
        <w:rPr>
          <w:rFonts w:ascii="GHEA Grapalat" w:hAnsi="GHEA Grapalat" w:cstheme="majorHAnsi"/>
          <w:color w:val="000000"/>
          <w:sz w:val="22"/>
          <w:szCs w:val="22"/>
        </w:rPr>
      </w:pPr>
      <w:r w:rsidRPr="00616A71">
        <w:rPr>
          <w:rFonts w:ascii="GHEA Grapalat" w:hAnsi="GHEA Grapalat" w:cstheme="majorHAnsi"/>
          <w:b/>
          <w:bCs/>
          <w:color w:val="000000"/>
          <w:sz w:val="22"/>
          <w:szCs w:val="22"/>
        </w:rPr>
        <w:lastRenderedPageBreak/>
        <w:t xml:space="preserve">Минимальные требования: </w:t>
      </w:r>
      <w:r w:rsidRPr="00616A71">
        <w:rPr>
          <w:rFonts w:ascii="GHEA Grapalat" w:hAnsi="GHEA Grapalat" w:cstheme="majorHAnsi"/>
          <w:color w:val="000000"/>
          <w:sz w:val="22"/>
          <w:szCs w:val="22"/>
        </w:rPr>
        <w:t xml:space="preserve"> высшее образование (степень магистра или эквивалент) в области экономики, финансов, инженерии, социальной политики, урбанистического (городского) планирования, юриспруденции или аналогичных дисциплин в аккредитованном вузе; наличие международно признанного сертификата в области управления проектами будет рассматриваться как преимущество; минимум 7 лет профессионального опыта в управлении инфраструктурными проектами, государственно-частным партнерством (Public-Private Partnership), концессионными проектами или инвестиционными консультационными проектами, из которых как минимум 3 года опыта — в роли руководителя   или заместителя руководителя группы.</w:t>
      </w:r>
    </w:p>
    <w:p w14:paraId="6B4F8B39" w14:textId="77777777" w:rsidR="00487FDB" w:rsidRPr="00616A71" w:rsidRDefault="00487FDB" w:rsidP="00487FDB">
      <w:pPr>
        <w:pStyle w:val="ListParagraph"/>
        <w:widowControl w:val="0"/>
        <w:numPr>
          <w:ilvl w:val="0"/>
          <w:numId w:val="74"/>
        </w:numPr>
        <w:jc w:val="both"/>
        <w:rPr>
          <w:rFonts w:ascii="GHEA Grapalat" w:hAnsi="GHEA Grapalat" w:cstheme="majorHAnsi"/>
          <w:b/>
        </w:rPr>
      </w:pPr>
      <w:r w:rsidRPr="00616A71">
        <w:rPr>
          <w:rFonts w:ascii="GHEA Grapalat" w:hAnsi="GHEA Grapalat" w:cstheme="majorHAnsi"/>
          <w:b/>
        </w:rPr>
        <w:t xml:space="preserve">  Специалист в сфере спортивного управления (менеджмента) </w:t>
      </w:r>
    </w:p>
    <w:p w14:paraId="659CEDF6" w14:textId="77777777" w:rsidR="00487FDB" w:rsidRPr="00616A71" w:rsidRDefault="00487FDB" w:rsidP="00487FDB">
      <w:pPr>
        <w:widowControl w:val="0"/>
        <w:ind w:firstLine="360"/>
        <w:jc w:val="both"/>
        <w:rPr>
          <w:rFonts w:ascii="GHEA Grapalat" w:hAnsi="GHEA Grapalat" w:cstheme="majorHAnsi"/>
          <w:b/>
        </w:rPr>
      </w:pPr>
      <w:r w:rsidRPr="00616A71">
        <w:rPr>
          <w:rFonts w:ascii="GHEA Grapalat" w:hAnsi="GHEA Grapalat" w:cstheme="majorHAnsi"/>
          <w:b/>
        </w:rPr>
        <w:t xml:space="preserve">Роль: </w:t>
      </w:r>
      <w:r w:rsidRPr="00616A71">
        <w:rPr>
          <w:rFonts w:ascii="GHEA Grapalat" w:hAnsi="GHEA Grapalat" w:cstheme="majorHAnsi"/>
          <w:bCs/>
        </w:rPr>
        <w:t>ответственен  за формирование спортивной инфраструктуры и содержания, разработку операционной модели, международных стандартов и нормативов.</w:t>
      </w:r>
    </w:p>
    <w:p w14:paraId="5061D1B4" w14:textId="77777777" w:rsidR="00487FDB" w:rsidRPr="00616A71" w:rsidRDefault="00487FDB" w:rsidP="00487FDB">
      <w:pPr>
        <w:widowControl w:val="0"/>
        <w:ind w:firstLine="360"/>
        <w:jc w:val="both"/>
        <w:rPr>
          <w:rFonts w:ascii="GHEA Grapalat" w:hAnsi="GHEA Grapalat" w:cstheme="majorHAnsi"/>
          <w:bCs/>
        </w:rPr>
      </w:pPr>
      <w:r w:rsidRPr="00616A71">
        <w:rPr>
          <w:rFonts w:ascii="GHEA Grapalat" w:hAnsi="GHEA Grapalat" w:cstheme="majorHAnsi"/>
          <w:b/>
        </w:rPr>
        <w:t xml:space="preserve">Минимальные требования: </w:t>
      </w:r>
      <w:r w:rsidRPr="00616A71">
        <w:rPr>
          <w:rFonts w:ascii="GHEA Grapalat" w:hAnsi="GHEA Grapalat" w:cstheme="majorHAnsi"/>
          <w:bCs/>
        </w:rPr>
        <w:t>высшее образование в области спортивного менеджмента, физической культуры, инженерии или в эквивалентных дисциплинах; как минимум 5 лет профессионального опыта в сфере спортивной инфраструктуры или спортивного менеджмента; опыт в области программ спортивных комплексов (теннисные клубы, спортивные комплексы или аналогичные); знание международных спортивных стандартов и требований к операционному управлению; опыт управления спортивными комплексами, их разработки или работы в спортивной федерации будет рассматриваться как преимущество.</w:t>
      </w:r>
    </w:p>
    <w:p w14:paraId="53B6D057" w14:textId="77777777" w:rsidR="00487FDB" w:rsidRPr="00616A71" w:rsidRDefault="00487FDB" w:rsidP="00487FDB">
      <w:pPr>
        <w:widowControl w:val="0"/>
        <w:ind w:firstLine="360"/>
        <w:jc w:val="both"/>
        <w:rPr>
          <w:rFonts w:ascii="GHEA Grapalat" w:hAnsi="GHEA Grapalat" w:cstheme="majorHAnsi"/>
          <w:b/>
        </w:rPr>
      </w:pPr>
    </w:p>
    <w:p w14:paraId="27636D4D" w14:textId="77777777" w:rsidR="00487FDB" w:rsidRPr="00616A71" w:rsidRDefault="00487FDB" w:rsidP="00487FDB">
      <w:pPr>
        <w:pStyle w:val="ListParagraph"/>
        <w:keepLines/>
        <w:widowControl w:val="0"/>
        <w:numPr>
          <w:ilvl w:val="0"/>
          <w:numId w:val="74"/>
        </w:numPr>
        <w:pBdr>
          <w:top w:val="nil"/>
          <w:left w:val="nil"/>
          <w:bottom w:val="nil"/>
          <w:right w:val="nil"/>
          <w:between w:val="nil"/>
        </w:pBdr>
        <w:jc w:val="both"/>
        <w:rPr>
          <w:rFonts w:ascii="GHEA Grapalat" w:hAnsi="GHEA Grapalat" w:cstheme="majorHAnsi"/>
          <w:b/>
        </w:rPr>
      </w:pPr>
      <w:r w:rsidRPr="00616A71">
        <w:rPr>
          <w:rFonts w:ascii="GHEA Grapalat" w:hAnsi="GHEA Grapalat" w:cstheme="majorHAnsi"/>
          <w:b/>
        </w:rPr>
        <w:t>Инженер (Архитектор)</w:t>
      </w:r>
    </w:p>
    <w:p w14:paraId="2C64F8B1" w14:textId="77777777" w:rsidR="00487FDB" w:rsidRPr="00616A71" w:rsidRDefault="00487FDB" w:rsidP="00487FDB">
      <w:pPr>
        <w:keepLines/>
        <w:jc w:val="both"/>
        <w:rPr>
          <w:rFonts w:ascii="GHEA Grapalat" w:hAnsi="GHEA Grapalat" w:cstheme="majorHAnsi"/>
          <w:bCs/>
        </w:rPr>
      </w:pPr>
      <w:r w:rsidRPr="00616A71">
        <w:rPr>
          <w:rFonts w:ascii="GHEA Grapalat" w:hAnsi="GHEA Grapalat" w:cstheme="majorHAnsi"/>
          <w:b/>
        </w:rPr>
        <w:t>Роль:</w:t>
      </w:r>
      <w:r w:rsidRPr="00616A71">
        <w:rPr>
          <w:rFonts w:ascii="GHEA Grapalat" w:hAnsi="GHEA Grapalat" w:cstheme="majorHAnsi"/>
          <w:bCs/>
        </w:rPr>
        <w:t xml:space="preserve"> функциональное описание программы, пространственное планирование, разработка стандартов и нормативов, а также иные функции -  в соответствии с требованиями технического задания.</w:t>
      </w:r>
    </w:p>
    <w:p w14:paraId="38A57059" w14:textId="77777777" w:rsidR="00487FDB" w:rsidRPr="00616A71" w:rsidRDefault="00487FDB" w:rsidP="00487FDB">
      <w:pPr>
        <w:keepLines/>
        <w:jc w:val="both"/>
        <w:rPr>
          <w:rFonts w:ascii="GHEA Grapalat" w:hAnsi="GHEA Grapalat" w:cstheme="majorHAnsi"/>
          <w:bCs/>
        </w:rPr>
      </w:pPr>
      <w:r w:rsidRPr="00616A71">
        <w:rPr>
          <w:rFonts w:ascii="GHEA Grapalat" w:hAnsi="GHEA Grapalat" w:cstheme="majorHAnsi"/>
          <w:b/>
        </w:rPr>
        <w:t xml:space="preserve">Минимальные требования: </w:t>
      </w:r>
      <w:r w:rsidRPr="00616A71">
        <w:rPr>
          <w:rFonts w:ascii="GHEA Grapalat" w:hAnsi="GHEA Grapalat" w:cstheme="majorHAnsi"/>
          <w:bCs/>
        </w:rPr>
        <w:t>высшее образование в области архитектуры или урбанистического (городского) планирования; как минимум 5 лет профессионального опыта; опыт планирования или концептуального проектирования общественных зданий и спортивных комплексов; опыт пространственного планирования на основе функциональных требований; опыт планирования крупных и комплексных инфраструктур более высокой сложности будет рассматриваться как преимущество.</w:t>
      </w:r>
    </w:p>
    <w:p w14:paraId="3DD3DC33" w14:textId="77777777" w:rsidR="00487FDB" w:rsidRPr="00616A71" w:rsidRDefault="00487FDB" w:rsidP="00487FDB">
      <w:pPr>
        <w:keepLines/>
        <w:jc w:val="both"/>
        <w:rPr>
          <w:rFonts w:ascii="GHEA Grapalat" w:hAnsi="GHEA Grapalat" w:cstheme="majorHAnsi"/>
          <w:bCs/>
        </w:rPr>
      </w:pPr>
    </w:p>
    <w:p w14:paraId="03B37084" w14:textId="77777777" w:rsidR="00487FDB" w:rsidRPr="00616A71" w:rsidRDefault="00487FDB" w:rsidP="00487FDB">
      <w:pPr>
        <w:pStyle w:val="ListParagraph"/>
        <w:keepLines/>
        <w:widowControl w:val="0"/>
        <w:numPr>
          <w:ilvl w:val="0"/>
          <w:numId w:val="74"/>
        </w:numPr>
        <w:pBdr>
          <w:top w:val="nil"/>
          <w:left w:val="nil"/>
          <w:bottom w:val="nil"/>
          <w:right w:val="nil"/>
          <w:between w:val="nil"/>
        </w:pBdr>
        <w:jc w:val="both"/>
        <w:rPr>
          <w:rFonts w:ascii="GHEA Grapalat" w:hAnsi="GHEA Grapalat" w:cstheme="majorHAnsi"/>
          <w:b/>
        </w:rPr>
      </w:pPr>
      <w:r w:rsidRPr="00616A71">
        <w:rPr>
          <w:rFonts w:ascii="GHEA Grapalat" w:hAnsi="GHEA Grapalat" w:cstheme="majorHAnsi"/>
          <w:b/>
        </w:rPr>
        <w:t>Эксперт в финансово-экономической сфере</w:t>
      </w:r>
    </w:p>
    <w:p w14:paraId="15F01F38" w14:textId="77777777" w:rsidR="00487FDB" w:rsidRPr="00616A71" w:rsidRDefault="00487FDB" w:rsidP="00487FDB">
      <w:pPr>
        <w:keepLines/>
        <w:pBdr>
          <w:top w:val="nil"/>
          <w:left w:val="nil"/>
          <w:bottom w:val="nil"/>
          <w:right w:val="nil"/>
          <w:between w:val="nil"/>
        </w:pBdr>
        <w:jc w:val="both"/>
        <w:rPr>
          <w:rFonts w:ascii="GHEA Grapalat" w:hAnsi="GHEA Grapalat" w:cstheme="majorHAnsi"/>
          <w:bCs/>
        </w:rPr>
      </w:pPr>
      <w:r w:rsidRPr="00616A71">
        <w:rPr>
          <w:rFonts w:ascii="GHEA Grapalat" w:hAnsi="GHEA Grapalat" w:cstheme="majorHAnsi"/>
          <w:b/>
        </w:rPr>
        <w:t xml:space="preserve">Роль: </w:t>
      </w:r>
      <w:r w:rsidRPr="00616A71">
        <w:rPr>
          <w:rFonts w:ascii="GHEA Grapalat" w:hAnsi="GHEA Grapalat" w:cstheme="majorHAnsi"/>
          <w:bCs/>
        </w:rPr>
        <w:t xml:space="preserve"> финансовое моделирование, анализ и оценка осуществимости (feasibility </w:t>
      </w:r>
      <w:r w:rsidRPr="00616A71">
        <w:rPr>
          <w:rFonts w:ascii="GHEA Grapalat" w:hAnsi="GHEA Grapalat" w:cstheme="majorHAnsi"/>
          <w:bCs/>
          <w:color w:val="8496B0" w:themeColor="text2" w:themeTint="99"/>
        </w:rPr>
        <w:t>study</w:t>
      </w:r>
      <w:r w:rsidRPr="00616A71">
        <w:rPr>
          <w:rFonts w:ascii="GHEA Grapalat" w:hAnsi="GHEA Grapalat" w:cstheme="majorHAnsi"/>
          <w:bCs/>
        </w:rPr>
        <w:t>), оценка инвестиционной жизнеспособности, проведение анализа чувствительности, другие аналитические работы.</w:t>
      </w:r>
    </w:p>
    <w:p w14:paraId="37EA61B7" w14:textId="77777777" w:rsidR="00487FDB" w:rsidRPr="00616A71" w:rsidRDefault="00487FDB" w:rsidP="00487FDB">
      <w:pPr>
        <w:keepLines/>
        <w:pBdr>
          <w:top w:val="nil"/>
          <w:left w:val="nil"/>
          <w:bottom w:val="nil"/>
          <w:right w:val="nil"/>
          <w:between w:val="nil"/>
        </w:pBdr>
        <w:jc w:val="both"/>
        <w:rPr>
          <w:rFonts w:ascii="GHEA Grapalat" w:eastAsia="Tahoma" w:hAnsi="GHEA Grapalat" w:cstheme="majorHAnsi"/>
          <w:bCs/>
          <w:color w:val="8496B0" w:themeColor="text2" w:themeTint="99"/>
        </w:rPr>
      </w:pPr>
      <w:r w:rsidRPr="00616A71">
        <w:rPr>
          <w:rFonts w:ascii="GHEA Grapalat" w:hAnsi="GHEA Grapalat" w:cstheme="majorHAnsi"/>
          <w:b/>
        </w:rPr>
        <w:t xml:space="preserve">Минимальные требования: </w:t>
      </w:r>
      <w:r w:rsidRPr="00616A71">
        <w:rPr>
          <w:rFonts w:ascii="GHEA Grapalat" w:hAnsi="GHEA Grapalat"/>
        </w:rPr>
        <w:t xml:space="preserve"> </w:t>
      </w:r>
      <w:r w:rsidRPr="00616A71">
        <w:rPr>
          <w:rFonts w:ascii="GHEA Grapalat" w:eastAsia="Tahoma" w:hAnsi="GHEA Grapalat" w:cstheme="majorHAnsi"/>
          <w:bCs/>
        </w:rPr>
        <w:t>высшее образование (степень магистра или эквивалент) в области финансов, экономики, бухгалтерского учета или в аналогичных дисциплинах; как минимум 7 лет профессионального опыта в сфере финансового анализа или оценки инвестиционных программ, а также проведения технико-экономических анализов</w:t>
      </w:r>
      <w:r w:rsidRPr="00616A71">
        <w:rPr>
          <w:rFonts w:ascii="GHEA Grapalat" w:hAnsi="GHEA Grapalat"/>
        </w:rPr>
        <w:t xml:space="preserve"> </w:t>
      </w:r>
      <w:r w:rsidRPr="00616A71">
        <w:rPr>
          <w:rFonts w:ascii="GHEA Grapalat" w:eastAsia="Tahoma" w:hAnsi="GHEA Grapalat" w:cstheme="majorHAnsi"/>
          <w:bCs/>
        </w:rPr>
        <w:t xml:space="preserve">осуществимости </w:t>
      </w:r>
      <w:r w:rsidRPr="00616A71">
        <w:rPr>
          <w:rFonts w:ascii="GHEA Grapalat" w:eastAsia="Tahoma" w:hAnsi="GHEA Grapalat" w:cstheme="majorHAnsi"/>
          <w:bCs/>
          <w:color w:val="8496B0" w:themeColor="text2" w:themeTint="99"/>
        </w:rPr>
        <w:t>(Feasibility Study).</w:t>
      </w:r>
    </w:p>
    <w:p w14:paraId="35B37010" w14:textId="77777777" w:rsidR="00487FDB" w:rsidRPr="00616A71" w:rsidRDefault="00487FDB" w:rsidP="00487FDB">
      <w:pPr>
        <w:keepLines/>
        <w:pBdr>
          <w:top w:val="nil"/>
          <w:left w:val="nil"/>
          <w:bottom w:val="nil"/>
          <w:right w:val="nil"/>
          <w:between w:val="nil"/>
        </w:pBdr>
        <w:jc w:val="both"/>
        <w:rPr>
          <w:rFonts w:ascii="GHEA Grapalat" w:eastAsia="Tahoma" w:hAnsi="GHEA Grapalat" w:cstheme="majorHAnsi"/>
          <w:bCs/>
          <w:highlight w:val="white"/>
        </w:rPr>
      </w:pPr>
    </w:p>
    <w:p w14:paraId="3FDEF3B3" w14:textId="77777777" w:rsidR="00487FDB" w:rsidRPr="00616A71" w:rsidRDefault="00487FDB" w:rsidP="00487FDB">
      <w:pPr>
        <w:pStyle w:val="ListParagraph"/>
        <w:keepLines/>
        <w:widowControl w:val="0"/>
        <w:numPr>
          <w:ilvl w:val="0"/>
          <w:numId w:val="74"/>
        </w:numPr>
        <w:pBdr>
          <w:top w:val="nil"/>
          <w:left w:val="nil"/>
          <w:bottom w:val="nil"/>
          <w:right w:val="nil"/>
          <w:between w:val="nil"/>
        </w:pBdr>
        <w:jc w:val="both"/>
        <w:rPr>
          <w:rFonts w:ascii="GHEA Grapalat" w:hAnsi="GHEA Grapalat" w:cstheme="majorHAnsi"/>
          <w:b/>
          <w:bCs/>
        </w:rPr>
      </w:pPr>
      <w:r w:rsidRPr="00616A71">
        <w:rPr>
          <w:rFonts w:ascii="GHEA Grapalat" w:hAnsi="GHEA Grapalat" w:cstheme="majorHAnsi"/>
          <w:b/>
        </w:rPr>
        <w:t xml:space="preserve">Юрист / Эксперт по ГЧП </w:t>
      </w:r>
      <w:r w:rsidRPr="00616A71">
        <w:rPr>
          <w:rFonts w:ascii="GHEA Grapalat" w:hAnsi="GHEA Grapalat" w:cstheme="majorHAnsi"/>
          <w:b/>
          <w:color w:val="8496B0" w:themeColor="text2" w:themeTint="99"/>
        </w:rPr>
        <w:t xml:space="preserve">(PPP)    </w:t>
      </w:r>
    </w:p>
    <w:p w14:paraId="6737E45B" w14:textId="77777777" w:rsidR="00487FDB" w:rsidRPr="00616A71" w:rsidRDefault="00487FDB" w:rsidP="00487FDB">
      <w:pPr>
        <w:keepLines/>
        <w:widowControl w:val="0"/>
        <w:pBdr>
          <w:top w:val="nil"/>
          <w:left w:val="nil"/>
          <w:bottom w:val="nil"/>
          <w:right w:val="nil"/>
          <w:between w:val="nil"/>
        </w:pBdr>
        <w:jc w:val="both"/>
        <w:rPr>
          <w:rFonts w:ascii="GHEA Grapalat" w:hAnsi="GHEA Grapalat" w:cstheme="majorHAnsi"/>
          <w:bCs/>
        </w:rPr>
      </w:pPr>
      <w:r w:rsidRPr="00616A71">
        <w:rPr>
          <w:rFonts w:ascii="GHEA Grapalat" w:hAnsi="GHEA Grapalat" w:cstheme="majorHAnsi"/>
          <w:b/>
        </w:rPr>
        <w:lastRenderedPageBreak/>
        <w:t xml:space="preserve">Роль: </w:t>
      </w:r>
      <w:r w:rsidRPr="00616A71">
        <w:rPr>
          <w:rFonts w:ascii="GHEA Grapalat" w:hAnsi="GHEA Grapalat" w:cstheme="majorHAnsi"/>
          <w:bCs/>
        </w:rPr>
        <w:t xml:space="preserve"> юридическое оформление /правовое формирование инвестиционной программы, построение модели закупок, разработка договорных рамок, разработка модели распределения рисков и полная проработка других юридических вопросов, связанных с заданием.</w:t>
      </w:r>
    </w:p>
    <w:p w14:paraId="66405817" w14:textId="77777777" w:rsidR="00487FDB" w:rsidRPr="00616A71" w:rsidRDefault="00487FDB" w:rsidP="00487FDB">
      <w:pPr>
        <w:keepLines/>
        <w:ind w:left="720"/>
        <w:jc w:val="both"/>
        <w:rPr>
          <w:rFonts w:ascii="GHEA Grapalat" w:hAnsi="GHEA Grapalat" w:cstheme="majorHAnsi"/>
          <w:bCs/>
        </w:rPr>
      </w:pPr>
    </w:p>
    <w:p w14:paraId="4D804CD0" w14:textId="77777777" w:rsidR="00487FDB" w:rsidRPr="00616A71" w:rsidRDefault="00487FDB" w:rsidP="00487FDB">
      <w:pPr>
        <w:keepLines/>
        <w:jc w:val="both"/>
        <w:rPr>
          <w:rFonts w:ascii="GHEA Grapalat" w:hAnsi="GHEA Grapalat" w:cstheme="majorHAnsi"/>
          <w:bCs/>
        </w:rPr>
      </w:pPr>
      <w:r w:rsidRPr="00616A71">
        <w:rPr>
          <w:rFonts w:ascii="GHEA Grapalat" w:hAnsi="GHEA Grapalat" w:cstheme="majorHAnsi"/>
          <w:b/>
        </w:rPr>
        <w:t xml:space="preserve">Минимальные требования: </w:t>
      </w:r>
      <w:r w:rsidRPr="00616A71">
        <w:rPr>
          <w:rFonts w:ascii="GHEA Grapalat" w:hAnsi="GHEA Grapalat"/>
        </w:rPr>
        <w:t xml:space="preserve"> </w:t>
      </w:r>
      <w:r w:rsidRPr="00616A71">
        <w:rPr>
          <w:rFonts w:ascii="GHEA Grapalat" w:hAnsi="GHEA Grapalat" w:cstheme="majorHAnsi"/>
          <w:bCs/>
        </w:rPr>
        <w:t>высшее образование – степень магистра в области юриспруденции, минимум 7 лет профессионального опыта, опыт структурирования контрактов ГЧП, концессионных и долгосрочных инвестиционных договоров, опыт консультирования по инвестиционным конкурсам и тендерам в рамках программ, реализуемых в государственном секторе, отличное знание национального законодательства, регулирующего сферы государственных закупок, инвестиций и градостроительства; опыт работы  в международных проектах будет рассматриваться  как преимущество.</w:t>
      </w:r>
    </w:p>
    <w:p w14:paraId="4E0F94F7" w14:textId="77777777" w:rsidR="00487FDB" w:rsidRPr="00616A71" w:rsidRDefault="00487FDB" w:rsidP="00487FDB">
      <w:pPr>
        <w:widowControl w:val="0"/>
        <w:jc w:val="both"/>
        <w:rPr>
          <w:rFonts w:ascii="GHEA Grapalat" w:hAnsi="GHEA Grapalat" w:cstheme="majorHAnsi"/>
          <w:b/>
        </w:rPr>
      </w:pPr>
    </w:p>
    <w:p w14:paraId="46D2938F" w14:textId="77777777" w:rsidR="00487FDB" w:rsidRPr="00616A71" w:rsidRDefault="00487FDB" w:rsidP="00487FDB">
      <w:pPr>
        <w:widowControl w:val="0"/>
        <w:ind w:firstLine="360"/>
        <w:jc w:val="both"/>
        <w:rPr>
          <w:rFonts w:ascii="GHEA Grapalat" w:hAnsi="GHEA Grapalat" w:cstheme="majorHAnsi"/>
          <w:b/>
          <w:bCs/>
        </w:rPr>
      </w:pPr>
      <w:r w:rsidRPr="00616A71">
        <w:rPr>
          <w:rFonts w:ascii="GHEA Grapalat" w:hAnsi="GHEA Grapalat" w:cstheme="majorHAnsi"/>
          <w:b/>
          <w:bCs/>
        </w:rPr>
        <w:t>Как минимум один из специалистов, включенных в состав персонала, представляет в Заявке соответствующие лицензии и сертификаты согласно Закону РА «Об архитектурной деятельности» от 6 декабря 2017 года и Решению Правительства РА за № 2106-Ն от 30 ноября 2023 года, а также иные документы, подтверждающие соответствующую квалификацию, требуемую в рамках данной сферы.</w:t>
      </w:r>
    </w:p>
    <w:p w14:paraId="1773A7E6" w14:textId="77777777" w:rsidR="00487FDB" w:rsidRPr="00616A71" w:rsidRDefault="00487FDB" w:rsidP="00487FDB">
      <w:pPr>
        <w:widowControl w:val="0"/>
        <w:ind w:firstLine="448"/>
        <w:jc w:val="right"/>
        <w:rPr>
          <w:rFonts w:ascii="GHEA Grapalat" w:hAnsi="GHEA Grapalat" w:cstheme="majorHAnsi"/>
        </w:rPr>
      </w:pPr>
    </w:p>
    <w:p w14:paraId="4AFCD8F4" w14:textId="77777777" w:rsidR="00487FDB" w:rsidRPr="00616A71" w:rsidRDefault="00487FDB" w:rsidP="00487FDB">
      <w:pPr>
        <w:widowControl w:val="0"/>
        <w:ind w:firstLine="448"/>
        <w:jc w:val="right"/>
        <w:rPr>
          <w:rFonts w:ascii="GHEA Grapalat" w:hAnsi="GHEA Grapalat" w:cstheme="majorHAnsi"/>
        </w:rPr>
      </w:pPr>
      <w:r w:rsidRPr="00616A71">
        <w:rPr>
          <w:rFonts w:ascii="GHEA Grapalat" w:hAnsi="GHEA Grapalat" w:cstheme="majorHAnsi"/>
        </w:rPr>
        <w:t>Таблица  1</w:t>
      </w:r>
    </w:p>
    <w:p w14:paraId="611BDD88" w14:textId="77777777" w:rsidR="00487FDB" w:rsidRPr="00616A71" w:rsidRDefault="00487FDB" w:rsidP="00487FDB">
      <w:pPr>
        <w:widowControl w:val="0"/>
        <w:ind w:firstLine="448"/>
        <w:jc w:val="right"/>
        <w:rPr>
          <w:rFonts w:ascii="GHEA Grapalat" w:hAnsi="GHEA Grapalat" w:cstheme="majorHAnsi"/>
        </w:rPr>
      </w:pPr>
    </w:p>
    <w:p w14:paraId="050EA2E5" w14:textId="77777777" w:rsidR="00487FDB" w:rsidRPr="00616A71" w:rsidRDefault="00487FDB" w:rsidP="00487FDB">
      <w:pPr>
        <w:widowControl w:val="0"/>
        <w:ind w:firstLine="448"/>
        <w:jc w:val="center"/>
        <w:rPr>
          <w:rFonts w:ascii="GHEA Grapalat" w:hAnsi="GHEA Grapalat" w:cstheme="majorHAnsi"/>
        </w:rPr>
      </w:pPr>
      <w:r w:rsidRPr="00616A71">
        <w:rPr>
          <w:rFonts w:ascii="GHEA Grapalat" w:hAnsi="GHEA Grapalat" w:cstheme="majorHAnsi"/>
        </w:rPr>
        <w:t xml:space="preserve">Минимальное количество специалистов из расчета на один проект (лот)  </w:t>
      </w:r>
    </w:p>
    <w:tbl>
      <w:tblPr>
        <w:tblStyle w:val="1"/>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7724"/>
        <w:gridCol w:w="1465"/>
      </w:tblGrid>
      <w:tr w:rsidR="00487FDB" w:rsidRPr="00616A71" w14:paraId="3EBBB50D" w14:textId="77777777" w:rsidTr="00714981">
        <w:trPr>
          <w:trHeight w:val="336"/>
        </w:trPr>
        <w:tc>
          <w:tcPr>
            <w:tcW w:w="735" w:type="dxa"/>
            <w:hideMark/>
          </w:tcPr>
          <w:p w14:paraId="1D8BE1AB"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N</w:t>
            </w:r>
          </w:p>
        </w:tc>
        <w:tc>
          <w:tcPr>
            <w:tcW w:w="7724" w:type="dxa"/>
            <w:hideMark/>
          </w:tcPr>
          <w:p w14:paraId="1A5D129F"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Специалист</w:t>
            </w:r>
          </w:p>
        </w:tc>
        <w:tc>
          <w:tcPr>
            <w:tcW w:w="1465" w:type="dxa"/>
            <w:hideMark/>
          </w:tcPr>
          <w:p w14:paraId="7FA02BC2"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Количество</w:t>
            </w:r>
          </w:p>
        </w:tc>
      </w:tr>
      <w:tr w:rsidR="00487FDB" w:rsidRPr="00616A71" w14:paraId="63133B5C" w14:textId="77777777" w:rsidTr="00714981">
        <w:trPr>
          <w:trHeight w:val="167"/>
        </w:trPr>
        <w:tc>
          <w:tcPr>
            <w:tcW w:w="735" w:type="dxa"/>
          </w:tcPr>
          <w:p w14:paraId="421D8C10"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c>
          <w:tcPr>
            <w:tcW w:w="7724" w:type="dxa"/>
            <w:hideMark/>
          </w:tcPr>
          <w:p w14:paraId="02932193"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 xml:space="preserve">Руководитель группы </w:t>
            </w:r>
          </w:p>
        </w:tc>
        <w:tc>
          <w:tcPr>
            <w:tcW w:w="1465" w:type="dxa"/>
            <w:hideMark/>
          </w:tcPr>
          <w:p w14:paraId="617BBD1F"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r>
      <w:tr w:rsidR="00487FDB" w:rsidRPr="00616A71" w14:paraId="5459C5E0" w14:textId="77777777" w:rsidTr="00714981">
        <w:trPr>
          <w:trHeight w:val="175"/>
        </w:trPr>
        <w:tc>
          <w:tcPr>
            <w:tcW w:w="735" w:type="dxa"/>
          </w:tcPr>
          <w:p w14:paraId="73D914E1"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2</w:t>
            </w:r>
          </w:p>
        </w:tc>
        <w:tc>
          <w:tcPr>
            <w:tcW w:w="7724" w:type="dxa"/>
            <w:hideMark/>
          </w:tcPr>
          <w:p w14:paraId="6A03017C"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Специалист в сфере спортивного управления (менеджмента)</w:t>
            </w:r>
          </w:p>
        </w:tc>
        <w:tc>
          <w:tcPr>
            <w:tcW w:w="1465" w:type="dxa"/>
            <w:hideMark/>
          </w:tcPr>
          <w:p w14:paraId="105CD4BB"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r>
      <w:tr w:rsidR="00487FDB" w:rsidRPr="00616A71" w14:paraId="3F6C411E" w14:textId="77777777" w:rsidTr="00714981">
        <w:trPr>
          <w:trHeight w:val="167"/>
        </w:trPr>
        <w:tc>
          <w:tcPr>
            <w:tcW w:w="735" w:type="dxa"/>
          </w:tcPr>
          <w:p w14:paraId="13090835"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3</w:t>
            </w:r>
          </w:p>
        </w:tc>
        <w:tc>
          <w:tcPr>
            <w:tcW w:w="7724" w:type="dxa"/>
          </w:tcPr>
          <w:p w14:paraId="5C8C86F5"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Инженер (Архитектор)</w:t>
            </w:r>
          </w:p>
        </w:tc>
        <w:tc>
          <w:tcPr>
            <w:tcW w:w="1465" w:type="dxa"/>
          </w:tcPr>
          <w:p w14:paraId="16225D91"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r>
      <w:tr w:rsidR="00487FDB" w:rsidRPr="00616A71" w14:paraId="03CDEA9E" w14:textId="77777777" w:rsidTr="00714981">
        <w:trPr>
          <w:trHeight w:val="215"/>
        </w:trPr>
        <w:tc>
          <w:tcPr>
            <w:tcW w:w="735" w:type="dxa"/>
          </w:tcPr>
          <w:p w14:paraId="370AF3A4"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4</w:t>
            </w:r>
          </w:p>
        </w:tc>
        <w:tc>
          <w:tcPr>
            <w:tcW w:w="7724" w:type="dxa"/>
          </w:tcPr>
          <w:p w14:paraId="3A31A8F4"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Эксперт в финансово-экономической сфере</w:t>
            </w:r>
          </w:p>
        </w:tc>
        <w:tc>
          <w:tcPr>
            <w:tcW w:w="1465" w:type="dxa"/>
          </w:tcPr>
          <w:p w14:paraId="1E2B7255"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r>
      <w:tr w:rsidR="00487FDB" w:rsidRPr="00616A71" w14:paraId="2D74BF24" w14:textId="77777777" w:rsidTr="00714981">
        <w:trPr>
          <w:trHeight w:val="175"/>
        </w:trPr>
        <w:tc>
          <w:tcPr>
            <w:tcW w:w="735" w:type="dxa"/>
          </w:tcPr>
          <w:p w14:paraId="0DAE6AAC"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5</w:t>
            </w:r>
          </w:p>
        </w:tc>
        <w:tc>
          <w:tcPr>
            <w:tcW w:w="7724" w:type="dxa"/>
          </w:tcPr>
          <w:p w14:paraId="773EEF98" w14:textId="77777777" w:rsidR="00487FDB" w:rsidRPr="00616A71" w:rsidRDefault="00487FDB" w:rsidP="00714981">
            <w:pPr>
              <w:rPr>
                <w:rFonts w:ascii="GHEA Grapalat" w:hAnsi="GHEA Grapalat" w:cstheme="majorHAnsi"/>
                <w:sz w:val="22"/>
                <w:szCs w:val="22"/>
              </w:rPr>
            </w:pPr>
            <w:r w:rsidRPr="00616A71">
              <w:rPr>
                <w:rFonts w:ascii="GHEA Grapalat" w:hAnsi="GHEA Grapalat" w:cstheme="majorHAnsi"/>
                <w:sz w:val="22"/>
                <w:szCs w:val="22"/>
              </w:rPr>
              <w:t xml:space="preserve">Юрист / Эксперт по ГЧП  </w:t>
            </w:r>
          </w:p>
        </w:tc>
        <w:tc>
          <w:tcPr>
            <w:tcW w:w="1465" w:type="dxa"/>
          </w:tcPr>
          <w:p w14:paraId="447A9361" w14:textId="77777777" w:rsidR="00487FDB" w:rsidRPr="00616A71" w:rsidRDefault="00487FDB" w:rsidP="00714981">
            <w:pPr>
              <w:jc w:val="center"/>
              <w:rPr>
                <w:rFonts w:ascii="GHEA Grapalat" w:hAnsi="GHEA Grapalat" w:cstheme="majorHAnsi"/>
                <w:sz w:val="22"/>
                <w:szCs w:val="22"/>
              </w:rPr>
            </w:pPr>
            <w:r w:rsidRPr="00616A71">
              <w:rPr>
                <w:rFonts w:ascii="GHEA Grapalat" w:hAnsi="GHEA Grapalat" w:cstheme="majorHAnsi"/>
                <w:sz w:val="22"/>
                <w:szCs w:val="22"/>
              </w:rPr>
              <w:t>1</w:t>
            </w:r>
          </w:p>
        </w:tc>
      </w:tr>
    </w:tbl>
    <w:p w14:paraId="72D585D1" w14:textId="77777777" w:rsidR="00487FDB" w:rsidRPr="00616A71" w:rsidRDefault="00487FDB" w:rsidP="00487FDB">
      <w:pPr>
        <w:ind w:right="-90" w:firstLine="270"/>
        <w:jc w:val="both"/>
        <w:rPr>
          <w:rFonts w:ascii="GHEA Grapalat" w:hAnsi="GHEA Grapalat" w:cstheme="majorHAnsi"/>
          <w:color w:val="000000"/>
        </w:rPr>
      </w:pPr>
      <w:r>
        <w:rPr>
          <w:rFonts w:ascii="GHEA Grapalat" w:hAnsi="GHEA Grapalat" w:cstheme="majorHAnsi"/>
          <w:color w:val="000000"/>
        </w:rPr>
        <w:br/>
      </w:r>
      <w:r w:rsidRPr="00616A71">
        <w:rPr>
          <w:rFonts w:ascii="GHEA Grapalat" w:hAnsi="GHEA Grapalat" w:cstheme="majorHAnsi"/>
          <w:color w:val="000000"/>
        </w:rPr>
        <w:t>б) в качестве документа, обосновывающего квалификационный критерий,  Участник представляет данные о предлагаемом для исполнения Договора персонале в следующей форме:</w:t>
      </w:r>
    </w:p>
    <w:p w14:paraId="047B968B" w14:textId="77777777" w:rsidR="00487FDB" w:rsidRPr="00616A71" w:rsidRDefault="00487FDB" w:rsidP="00487FDB">
      <w:pPr>
        <w:ind w:right="-90" w:firstLine="270"/>
        <w:jc w:val="both"/>
        <w:rPr>
          <w:rFonts w:ascii="GHEA Grapalat" w:hAnsi="GHEA Grapalat" w:cstheme="majorHAnsi"/>
          <w:color w:val="000000"/>
        </w:rPr>
      </w:pP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487FDB" w:rsidRPr="00616A71" w14:paraId="1EC36107" w14:textId="77777777" w:rsidTr="00714981">
        <w:trPr>
          <w:jc w:val="center"/>
        </w:trPr>
        <w:tc>
          <w:tcPr>
            <w:tcW w:w="9898" w:type="dxa"/>
            <w:gridSpan w:val="4"/>
          </w:tcPr>
          <w:p w14:paraId="144B1077" w14:textId="77777777" w:rsidR="00487FDB" w:rsidRPr="00616A71" w:rsidRDefault="00487FDB" w:rsidP="00714981">
            <w:pPr>
              <w:ind w:firstLine="567"/>
              <w:jc w:val="center"/>
              <w:rPr>
                <w:rFonts w:ascii="GHEA Grapalat" w:hAnsi="GHEA Grapalat" w:cstheme="majorHAnsi"/>
              </w:rPr>
            </w:pPr>
            <w:r w:rsidRPr="00616A71">
              <w:rPr>
                <w:rFonts w:ascii="GHEA Grapalat" w:hAnsi="GHEA Grapalat" w:cstheme="majorHAnsi"/>
              </w:rPr>
              <w:t>Специалисты, включенные в основной состав</w:t>
            </w:r>
          </w:p>
        </w:tc>
      </w:tr>
      <w:tr w:rsidR="00487FDB" w:rsidRPr="00616A71" w14:paraId="1F5DEF6E" w14:textId="77777777" w:rsidTr="00714981">
        <w:trPr>
          <w:jc w:val="center"/>
        </w:trPr>
        <w:tc>
          <w:tcPr>
            <w:tcW w:w="1728" w:type="dxa"/>
            <w:vMerge w:val="restart"/>
            <w:vAlign w:val="center"/>
          </w:tcPr>
          <w:p w14:paraId="486DFB12" w14:textId="77777777" w:rsidR="00487FDB" w:rsidRPr="00616A71" w:rsidRDefault="00487FDB" w:rsidP="00714981">
            <w:pPr>
              <w:jc w:val="center"/>
              <w:rPr>
                <w:rFonts w:ascii="GHEA Grapalat" w:hAnsi="GHEA Grapalat" w:cstheme="majorHAnsi"/>
              </w:rPr>
            </w:pPr>
            <w:r w:rsidRPr="00616A71">
              <w:rPr>
                <w:rFonts w:ascii="GHEA Grapalat" w:hAnsi="GHEA Grapalat" w:cstheme="majorHAnsi"/>
              </w:rPr>
              <w:t>Фамилия, имя</w:t>
            </w:r>
          </w:p>
        </w:tc>
        <w:tc>
          <w:tcPr>
            <w:tcW w:w="2763" w:type="dxa"/>
            <w:vMerge w:val="restart"/>
            <w:vAlign w:val="center"/>
          </w:tcPr>
          <w:p w14:paraId="3E45BDDA" w14:textId="77777777" w:rsidR="00487FDB" w:rsidRPr="00616A71" w:rsidRDefault="00487FDB" w:rsidP="00714981">
            <w:pPr>
              <w:jc w:val="center"/>
              <w:rPr>
                <w:rFonts w:ascii="GHEA Grapalat" w:hAnsi="GHEA Grapalat" w:cstheme="majorHAnsi"/>
              </w:rPr>
            </w:pPr>
            <w:r w:rsidRPr="00616A71">
              <w:rPr>
                <w:rFonts w:ascii="GHEA Grapalat" w:hAnsi="GHEA Grapalat" w:cstheme="majorHAnsi"/>
              </w:rPr>
              <w:t>Квалификация</w:t>
            </w:r>
          </w:p>
        </w:tc>
        <w:tc>
          <w:tcPr>
            <w:tcW w:w="5407" w:type="dxa"/>
            <w:gridSpan w:val="2"/>
          </w:tcPr>
          <w:p w14:paraId="149125A5" w14:textId="77777777" w:rsidR="00487FDB" w:rsidRPr="00616A71" w:rsidRDefault="00487FDB" w:rsidP="00714981">
            <w:pPr>
              <w:ind w:firstLine="567"/>
              <w:jc w:val="center"/>
              <w:rPr>
                <w:rFonts w:ascii="GHEA Grapalat" w:hAnsi="GHEA Grapalat" w:cstheme="majorHAnsi"/>
              </w:rPr>
            </w:pPr>
            <w:r w:rsidRPr="00616A71">
              <w:rPr>
                <w:rFonts w:ascii="GHEA Grapalat" w:hAnsi="GHEA Grapalat" w:cstheme="majorHAnsi"/>
              </w:rPr>
              <w:t>Опыт работы</w:t>
            </w:r>
          </w:p>
        </w:tc>
      </w:tr>
      <w:tr w:rsidR="00487FDB" w:rsidRPr="00616A71" w14:paraId="6100C5D3" w14:textId="77777777" w:rsidTr="00714981">
        <w:trPr>
          <w:jc w:val="center"/>
        </w:trPr>
        <w:tc>
          <w:tcPr>
            <w:tcW w:w="1728" w:type="dxa"/>
            <w:vMerge/>
          </w:tcPr>
          <w:p w14:paraId="71B7032F" w14:textId="77777777" w:rsidR="00487FDB" w:rsidRPr="00616A71" w:rsidRDefault="00487FDB" w:rsidP="00714981">
            <w:pPr>
              <w:ind w:firstLine="567"/>
              <w:jc w:val="center"/>
              <w:rPr>
                <w:rFonts w:ascii="GHEA Grapalat" w:hAnsi="GHEA Grapalat" w:cstheme="majorHAnsi"/>
              </w:rPr>
            </w:pPr>
          </w:p>
        </w:tc>
        <w:tc>
          <w:tcPr>
            <w:tcW w:w="2763" w:type="dxa"/>
            <w:vMerge/>
          </w:tcPr>
          <w:p w14:paraId="15021312" w14:textId="77777777" w:rsidR="00487FDB" w:rsidRPr="00616A71" w:rsidRDefault="00487FDB" w:rsidP="00714981">
            <w:pPr>
              <w:ind w:firstLine="567"/>
              <w:jc w:val="center"/>
              <w:rPr>
                <w:rFonts w:ascii="GHEA Grapalat" w:hAnsi="GHEA Grapalat" w:cstheme="majorHAnsi"/>
              </w:rPr>
            </w:pPr>
          </w:p>
        </w:tc>
        <w:tc>
          <w:tcPr>
            <w:tcW w:w="2167" w:type="dxa"/>
          </w:tcPr>
          <w:p w14:paraId="0BA249B9" w14:textId="77777777" w:rsidR="00487FDB" w:rsidRPr="00616A71" w:rsidRDefault="00487FDB" w:rsidP="00714981">
            <w:pPr>
              <w:jc w:val="center"/>
              <w:rPr>
                <w:rFonts w:ascii="GHEA Grapalat" w:hAnsi="GHEA Grapalat" w:cstheme="majorHAnsi"/>
              </w:rPr>
            </w:pPr>
            <w:r w:rsidRPr="00616A71">
              <w:rPr>
                <w:rFonts w:ascii="GHEA Grapalat" w:hAnsi="GHEA Grapalat" w:cstheme="majorHAnsi"/>
              </w:rPr>
              <w:t>Период</w:t>
            </w:r>
          </w:p>
        </w:tc>
        <w:tc>
          <w:tcPr>
            <w:tcW w:w="3240" w:type="dxa"/>
            <w:vAlign w:val="center"/>
          </w:tcPr>
          <w:p w14:paraId="6BF2E9D0" w14:textId="77777777" w:rsidR="00487FDB" w:rsidRPr="00616A71" w:rsidRDefault="00487FDB" w:rsidP="00714981">
            <w:pPr>
              <w:jc w:val="center"/>
              <w:rPr>
                <w:rFonts w:ascii="GHEA Grapalat" w:hAnsi="GHEA Grapalat" w:cstheme="majorHAnsi"/>
              </w:rPr>
            </w:pPr>
            <w:r w:rsidRPr="00616A71">
              <w:rPr>
                <w:rFonts w:ascii="GHEA Grapalat" w:hAnsi="GHEA Grapalat" w:cstheme="majorHAnsi"/>
              </w:rPr>
              <w:t>Сфера деятельности и выполненные работы</w:t>
            </w:r>
          </w:p>
        </w:tc>
      </w:tr>
      <w:tr w:rsidR="00487FDB" w:rsidRPr="00616A71" w14:paraId="29F3D97D" w14:textId="77777777" w:rsidTr="00714981">
        <w:trPr>
          <w:jc w:val="center"/>
        </w:trPr>
        <w:tc>
          <w:tcPr>
            <w:tcW w:w="1728" w:type="dxa"/>
          </w:tcPr>
          <w:p w14:paraId="75B213D4" w14:textId="77777777" w:rsidR="00487FDB" w:rsidRPr="00616A71" w:rsidRDefault="00487FDB" w:rsidP="00714981">
            <w:pPr>
              <w:rPr>
                <w:rFonts w:ascii="GHEA Grapalat" w:hAnsi="GHEA Grapalat" w:cstheme="majorHAnsi"/>
              </w:rPr>
            </w:pPr>
            <w:r w:rsidRPr="00616A71">
              <w:rPr>
                <w:rFonts w:ascii="GHEA Grapalat" w:hAnsi="GHEA Grapalat" w:cstheme="majorHAnsi"/>
              </w:rPr>
              <w:t>1.</w:t>
            </w:r>
          </w:p>
        </w:tc>
        <w:tc>
          <w:tcPr>
            <w:tcW w:w="2763" w:type="dxa"/>
          </w:tcPr>
          <w:p w14:paraId="4BAFA699" w14:textId="77777777" w:rsidR="00487FDB" w:rsidRPr="00616A71" w:rsidRDefault="00487FDB" w:rsidP="00714981">
            <w:pPr>
              <w:jc w:val="both"/>
              <w:rPr>
                <w:rFonts w:ascii="GHEA Grapalat" w:hAnsi="GHEA Grapalat" w:cstheme="majorHAnsi"/>
              </w:rPr>
            </w:pPr>
          </w:p>
        </w:tc>
        <w:tc>
          <w:tcPr>
            <w:tcW w:w="2167" w:type="dxa"/>
          </w:tcPr>
          <w:p w14:paraId="2C971BB7" w14:textId="77777777" w:rsidR="00487FDB" w:rsidRPr="00616A71" w:rsidRDefault="00487FDB" w:rsidP="00714981">
            <w:pPr>
              <w:ind w:firstLine="567"/>
              <w:jc w:val="both"/>
              <w:rPr>
                <w:rFonts w:ascii="GHEA Grapalat" w:hAnsi="GHEA Grapalat" w:cstheme="majorHAnsi"/>
              </w:rPr>
            </w:pPr>
          </w:p>
        </w:tc>
        <w:tc>
          <w:tcPr>
            <w:tcW w:w="3240" w:type="dxa"/>
          </w:tcPr>
          <w:p w14:paraId="3C0F170B" w14:textId="77777777" w:rsidR="00487FDB" w:rsidRPr="00616A71" w:rsidRDefault="00487FDB" w:rsidP="00714981">
            <w:pPr>
              <w:jc w:val="both"/>
              <w:rPr>
                <w:rFonts w:ascii="GHEA Grapalat" w:hAnsi="GHEA Grapalat" w:cstheme="majorHAnsi"/>
              </w:rPr>
            </w:pPr>
          </w:p>
        </w:tc>
      </w:tr>
      <w:tr w:rsidR="00487FDB" w:rsidRPr="00616A71" w14:paraId="45160C45" w14:textId="77777777" w:rsidTr="00714981">
        <w:trPr>
          <w:jc w:val="center"/>
        </w:trPr>
        <w:tc>
          <w:tcPr>
            <w:tcW w:w="1728" w:type="dxa"/>
          </w:tcPr>
          <w:p w14:paraId="0AEB57BF" w14:textId="77777777" w:rsidR="00487FDB" w:rsidRPr="00616A71" w:rsidRDefault="00487FDB" w:rsidP="00714981">
            <w:pPr>
              <w:rPr>
                <w:rFonts w:ascii="GHEA Grapalat" w:hAnsi="GHEA Grapalat" w:cstheme="majorHAnsi"/>
              </w:rPr>
            </w:pPr>
            <w:r w:rsidRPr="00616A71">
              <w:rPr>
                <w:rFonts w:ascii="GHEA Grapalat" w:hAnsi="GHEA Grapalat" w:cstheme="majorHAnsi"/>
              </w:rPr>
              <w:t>2.</w:t>
            </w:r>
          </w:p>
        </w:tc>
        <w:tc>
          <w:tcPr>
            <w:tcW w:w="2763" w:type="dxa"/>
          </w:tcPr>
          <w:p w14:paraId="0191EADF" w14:textId="77777777" w:rsidR="00487FDB" w:rsidRPr="00616A71" w:rsidRDefault="00487FDB" w:rsidP="00714981">
            <w:pPr>
              <w:jc w:val="both"/>
              <w:rPr>
                <w:rFonts w:ascii="GHEA Grapalat" w:hAnsi="GHEA Grapalat" w:cstheme="majorHAnsi"/>
              </w:rPr>
            </w:pPr>
          </w:p>
        </w:tc>
        <w:tc>
          <w:tcPr>
            <w:tcW w:w="2167" w:type="dxa"/>
          </w:tcPr>
          <w:p w14:paraId="55EC0E21" w14:textId="77777777" w:rsidR="00487FDB" w:rsidRPr="00616A71" w:rsidRDefault="00487FDB" w:rsidP="00714981">
            <w:pPr>
              <w:ind w:firstLine="567"/>
              <w:jc w:val="both"/>
              <w:rPr>
                <w:rFonts w:ascii="GHEA Grapalat" w:hAnsi="GHEA Grapalat" w:cstheme="majorHAnsi"/>
              </w:rPr>
            </w:pPr>
          </w:p>
        </w:tc>
        <w:tc>
          <w:tcPr>
            <w:tcW w:w="3240" w:type="dxa"/>
          </w:tcPr>
          <w:p w14:paraId="5BE6ECC4" w14:textId="77777777" w:rsidR="00487FDB" w:rsidRPr="00616A71" w:rsidRDefault="00487FDB" w:rsidP="00714981">
            <w:pPr>
              <w:jc w:val="both"/>
              <w:rPr>
                <w:rFonts w:ascii="GHEA Grapalat" w:hAnsi="GHEA Grapalat" w:cstheme="majorHAnsi"/>
              </w:rPr>
            </w:pPr>
          </w:p>
        </w:tc>
      </w:tr>
      <w:tr w:rsidR="00487FDB" w:rsidRPr="00616A71" w14:paraId="65395313" w14:textId="77777777" w:rsidTr="00714981">
        <w:trPr>
          <w:jc w:val="center"/>
        </w:trPr>
        <w:tc>
          <w:tcPr>
            <w:tcW w:w="1728" w:type="dxa"/>
          </w:tcPr>
          <w:p w14:paraId="79E19093" w14:textId="77777777" w:rsidR="00487FDB" w:rsidRPr="00616A71" w:rsidRDefault="00487FDB" w:rsidP="00714981">
            <w:pPr>
              <w:rPr>
                <w:rFonts w:ascii="GHEA Grapalat" w:hAnsi="GHEA Grapalat" w:cstheme="majorHAnsi"/>
              </w:rPr>
            </w:pPr>
            <w:r w:rsidRPr="00616A71">
              <w:rPr>
                <w:rFonts w:ascii="GHEA Grapalat" w:hAnsi="GHEA Grapalat" w:cstheme="majorHAnsi"/>
              </w:rPr>
              <w:t>3.</w:t>
            </w:r>
          </w:p>
        </w:tc>
        <w:tc>
          <w:tcPr>
            <w:tcW w:w="2763" w:type="dxa"/>
          </w:tcPr>
          <w:p w14:paraId="5D744B9D" w14:textId="77777777" w:rsidR="00487FDB" w:rsidRPr="00616A71" w:rsidRDefault="00487FDB" w:rsidP="00714981">
            <w:pPr>
              <w:jc w:val="both"/>
              <w:rPr>
                <w:rFonts w:ascii="GHEA Grapalat" w:hAnsi="GHEA Grapalat" w:cstheme="majorHAnsi"/>
              </w:rPr>
            </w:pPr>
          </w:p>
        </w:tc>
        <w:tc>
          <w:tcPr>
            <w:tcW w:w="2167" w:type="dxa"/>
          </w:tcPr>
          <w:p w14:paraId="5185BBBF" w14:textId="77777777" w:rsidR="00487FDB" w:rsidRPr="00616A71" w:rsidRDefault="00487FDB" w:rsidP="00714981">
            <w:pPr>
              <w:ind w:firstLine="567"/>
              <w:jc w:val="both"/>
              <w:rPr>
                <w:rFonts w:ascii="GHEA Grapalat" w:hAnsi="GHEA Grapalat" w:cstheme="majorHAnsi"/>
              </w:rPr>
            </w:pPr>
          </w:p>
        </w:tc>
        <w:tc>
          <w:tcPr>
            <w:tcW w:w="3240" w:type="dxa"/>
          </w:tcPr>
          <w:p w14:paraId="128075F1" w14:textId="77777777" w:rsidR="00487FDB" w:rsidRPr="00616A71" w:rsidRDefault="00487FDB" w:rsidP="00714981">
            <w:pPr>
              <w:jc w:val="both"/>
              <w:rPr>
                <w:rFonts w:ascii="GHEA Grapalat" w:hAnsi="GHEA Grapalat" w:cstheme="majorHAnsi"/>
              </w:rPr>
            </w:pPr>
          </w:p>
        </w:tc>
      </w:tr>
    </w:tbl>
    <w:p w14:paraId="6334E667" w14:textId="77777777" w:rsidR="00487FDB" w:rsidRPr="00616A71" w:rsidRDefault="00487FDB" w:rsidP="00487FDB">
      <w:pPr>
        <w:ind w:firstLine="567"/>
        <w:jc w:val="both"/>
        <w:rPr>
          <w:rFonts w:ascii="GHEA Grapalat" w:hAnsi="GHEA Grapalat" w:cstheme="majorHAnsi"/>
        </w:rPr>
      </w:pPr>
    </w:p>
    <w:p w14:paraId="7F77E9D6" w14:textId="77777777" w:rsidR="00487FDB" w:rsidRPr="00616A71" w:rsidRDefault="00487FDB" w:rsidP="00487FDB">
      <w:pPr>
        <w:ind w:right="-90" w:firstLine="567"/>
        <w:jc w:val="both"/>
        <w:rPr>
          <w:rFonts w:ascii="GHEA Grapalat" w:hAnsi="GHEA Grapalat" w:cstheme="majorHAnsi"/>
        </w:rPr>
      </w:pPr>
      <w:r w:rsidRPr="00616A71">
        <w:rPr>
          <w:rFonts w:ascii="GHEA Grapalat" w:hAnsi="GHEA Grapalat" w:cstheme="majorHAnsi"/>
        </w:rPr>
        <w:t xml:space="preserve">При этом, для обоснования наличия рабочих ресурсов, Участник представляет утвержденные письменные Согласия специалистов, включенных в предложенный персонал  об их привлечении к предоставляемым услугам </w:t>
      </w:r>
      <w:r w:rsidRPr="00616A71">
        <w:rPr>
          <w:rFonts w:ascii="GHEA Grapalat" w:hAnsi="GHEA Grapalat" w:cstheme="majorHAnsi"/>
          <w:b/>
          <w:u w:val="single"/>
        </w:rPr>
        <w:t>(с четким указанием в представленных Соглашениях факта  участия сотрудника в данном лоте)</w:t>
      </w:r>
      <w:r w:rsidRPr="00616A71">
        <w:rPr>
          <w:rFonts w:ascii="GHEA Grapalat" w:hAnsi="GHEA Grapalat" w:cstheme="majorHAnsi"/>
        </w:rPr>
        <w:t xml:space="preserve">, а также копии паспортов специалистов и документов, подтверждающих их </w:t>
      </w:r>
      <w:r w:rsidRPr="00616A71">
        <w:rPr>
          <w:rFonts w:ascii="GHEA Grapalat" w:hAnsi="GHEA Grapalat" w:cstheme="majorHAnsi"/>
        </w:rPr>
        <w:lastRenderedPageBreak/>
        <w:t>квалификацию -  Сертификата, выдаваемого Комитетом по градостроительству РА, и иных обосновывающих документов.</w:t>
      </w:r>
    </w:p>
    <w:p w14:paraId="3652B094" w14:textId="77777777" w:rsidR="00487FDB" w:rsidRPr="00616A71" w:rsidRDefault="00487FDB" w:rsidP="00487FDB">
      <w:pPr>
        <w:ind w:firstLine="708"/>
        <w:jc w:val="both"/>
        <w:rPr>
          <w:rFonts w:ascii="GHEA Grapalat" w:hAnsi="GHEA Grapalat" w:cstheme="majorHAnsi"/>
        </w:rPr>
      </w:pPr>
      <w:r w:rsidRPr="00616A71">
        <w:rPr>
          <w:rFonts w:ascii="GHEA Grapalat" w:hAnsi="GHEA Grapalat" w:cstheme="majorHAnsi"/>
        </w:rPr>
        <w:t>Квалификация Участника по данному критерию оценивается как удовлетворительная, если последний полностью соответствует  условиям и требованиям, предусмотренным настоящим подпунктом.</w:t>
      </w:r>
    </w:p>
    <w:p w14:paraId="1D4CDEBB" w14:textId="77777777" w:rsidR="00487FDB" w:rsidRPr="00616A71" w:rsidRDefault="00487FDB" w:rsidP="00487FDB">
      <w:pPr>
        <w:jc w:val="both"/>
        <w:rPr>
          <w:rFonts w:ascii="GHEA Grapalat" w:hAnsi="GHEA Grapalat" w:cstheme="majorHAnsi"/>
        </w:rPr>
      </w:pPr>
    </w:p>
    <w:p w14:paraId="290971EB" w14:textId="77777777" w:rsidR="00487FDB" w:rsidRPr="00616A71" w:rsidRDefault="00487FDB" w:rsidP="00487FDB">
      <w:pPr>
        <w:ind w:firstLine="708"/>
        <w:jc w:val="both"/>
        <w:rPr>
          <w:rFonts w:ascii="GHEA Grapalat" w:hAnsi="GHEA Grapalat" w:cstheme="majorHAnsi"/>
          <w:b/>
          <w:bCs/>
        </w:rPr>
      </w:pPr>
      <w:r w:rsidRPr="00616A71">
        <w:rPr>
          <w:rFonts w:ascii="GHEA Grapalat" w:hAnsi="GHEA Grapalat" w:cstheme="majorHAnsi"/>
          <w:b/>
          <w:bCs/>
        </w:rPr>
        <w:tab/>
        <w:t>Соответствие участников квалификационным критериям оценивается следующим образом:</w:t>
      </w:r>
    </w:p>
    <w:tbl>
      <w:tblPr>
        <w:tblW w:w="1036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5440"/>
      </w:tblGrid>
      <w:tr w:rsidR="00487FDB" w:rsidRPr="00616A71" w14:paraId="1A22F31B" w14:textId="77777777" w:rsidTr="00714981">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A6410DF" w14:textId="77777777" w:rsidR="00487FDB" w:rsidRPr="00616A71" w:rsidRDefault="00487FDB" w:rsidP="00714981">
            <w:pPr>
              <w:jc w:val="center"/>
              <w:rPr>
                <w:rFonts w:ascii="GHEA Grapalat" w:hAnsi="GHEA Grapalat" w:cstheme="majorHAnsi"/>
                <w:b/>
              </w:rPr>
            </w:pPr>
            <w:r w:rsidRPr="00616A71">
              <w:rPr>
                <w:rFonts w:ascii="GHEA Grapalat" w:hAnsi="GHEA Grapalat" w:cstheme="majorHAnsi"/>
                <w:b/>
              </w:rPr>
              <w:t>N п/п</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E82650" w14:textId="77777777" w:rsidR="00487FDB" w:rsidRPr="00616A71" w:rsidRDefault="00487FDB" w:rsidP="00714981">
            <w:pPr>
              <w:jc w:val="center"/>
              <w:rPr>
                <w:rFonts w:ascii="GHEA Grapalat" w:hAnsi="GHEA Grapalat" w:cstheme="majorHAnsi"/>
                <w:b/>
              </w:rPr>
            </w:pPr>
            <w:r w:rsidRPr="00616A71">
              <w:rPr>
                <w:rFonts w:ascii="GHEA Grapalat" w:hAnsi="GHEA Grapalat" w:cstheme="majorHAnsi"/>
                <w:b/>
              </w:rPr>
              <w:t>Квалификационные критерии</w:t>
            </w:r>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41282BC" w14:textId="77777777" w:rsidR="00487FDB" w:rsidRPr="00616A71" w:rsidRDefault="00487FDB" w:rsidP="00714981">
            <w:pPr>
              <w:jc w:val="center"/>
              <w:rPr>
                <w:rFonts w:ascii="GHEA Grapalat" w:hAnsi="GHEA Grapalat" w:cstheme="majorHAnsi"/>
                <w:b/>
              </w:rPr>
            </w:pPr>
            <w:r w:rsidRPr="00616A71">
              <w:rPr>
                <w:rFonts w:ascii="GHEA Grapalat" w:hAnsi="GHEA Grapalat" w:cstheme="majorHAnsi"/>
                <w:b/>
              </w:rPr>
              <w:t>Оценочные баллы</w:t>
            </w:r>
          </w:p>
        </w:tc>
        <w:tc>
          <w:tcPr>
            <w:tcW w:w="5440" w:type="dxa"/>
            <w:tcBorders>
              <w:top w:val="single" w:sz="4" w:space="0" w:color="auto"/>
              <w:left w:val="single" w:sz="4" w:space="0" w:color="auto"/>
              <w:bottom w:val="single" w:sz="4" w:space="0" w:color="auto"/>
              <w:right w:val="single" w:sz="4" w:space="0" w:color="auto"/>
            </w:tcBorders>
            <w:shd w:val="clear" w:color="auto" w:fill="DEEAF6"/>
            <w:vAlign w:val="center"/>
          </w:tcPr>
          <w:p w14:paraId="452E3E90" w14:textId="77777777" w:rsidR="00487FDB" w:rsidRPr="00616A71" w:rsidRDefault="00487FDB" w:rsidP="00714981">
            <w:pPr>
              <w:jc w:val="center"/>
              <w:rPr>
                <w:rFonts w:ascii="GHEA Grapalat" w:hAnsi="GHEA Grapalat" w:cstheme="majorHAnsi"/>
                <w:b/>
              </w:rPr>
            </w:pPr>
            <w:r w:rsidRPr="00616A71">
              <w:rPr>
                <w:rFonts w:ascii="GHEA Grapalat" w:hAnsi="GHEA Grapalat" w:cstheme="majorHAnsi"/>
                <w:b/>
              </w:rPr>
              <w:t>Установленные для оценки требования</w:t>
            </w:r>
          </w:p>
        </w:tc>
      </w:tr>
      <w:tr w:rsidR="00487FDB" w:rsidRPr="00616A71" w14:paraId="2181A7C9" w14:textId="77777777" w:rsidTr="00714981">
        <w:trPr>
          <w:trHeight w:val="1320"/>
        </w:trPr>
        <w:tc>
          <w:tcPr>
            <w:tcW w:w="675" w:type="dxa"/>
            <w:tcBorders>
              <w:top w:val="single" w:sz="4" w:space="0" w:color="auto"/>
              <w:left w:val="single" w:sz="4" w:space="0" w:color="auto"/>
              <w:bottom w:val="single" w:sz="4" w:space="0" w:color="auto"/>
              <w:right w:val="single" w:sz="4" w:space="0" w:color="auto"/>
            </w:tcBorders>
            <w:vAlign w:val="center"/>
          </w:tcPr>
          <w:p w14:paraId="49D50FA6"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1</w:t>
            </w:r>
          </w:p>
        </w:tc>
        <w:tc>
          <w:tcPr>
            <w:tcW w:w="2495" w:type="dxa"/>
            <w:tcBorders>
              <w:top w:val="single" w:sz="4" w:space="0" w:color="auto"/>
              <w:left w:val="single" w:sz="4" w:space="0" w:color="auto"/>
              <w:bottom w:val="single" w:sz="4" w:space="0" w:color="auto"/>
              <w:right w:val="single" w:sz="4" w:space="0" w:color="auto"/>
            </w:tcBorders>
            <w:vAlign w:val="center"/>
          </w:tcPr>
          <w:p w14:paraId="0DC64007" w14:textId="77777777" w:rsidR="00487FDB" w:rsidRPr="00616A71" w:rsidRDefault="00487FDB" w:rsidP="00714981">
            <w:pPr>
              <w:pStyle w:val="NormalWeb"/>
              <w:jc w:val="both"/>
              <w:rPr>
                <w:rFonts w:ascii="GHEA Grapalat" w:hAnsi="GHEA Grapalat" w:cstheme="majorHAnsi"/>
                <w:bCs/>
                <w:sz w:val="22"/>
                <w:szCs w:val="22"/>
              </w:rPr>
            </w:pPr>
          </w:p>
          <w:p w14:paraId="09931587"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Профессиональный опыт  (ТЗ1)</w:t>
            </w:r>
          </w:p>
        </w:tc>
        <w:tc>
          <w:tcPr>
            <w:tcW w:w="1758" w:type="dxa"/>
            <w:tcBorders>
              <w:top w:val="single" w:sz="4" w:space="0" w:color="auto"/>
              <w:left w:val="single" w:sz="4" w:space="0" w:color="auto"/>
              <w:bottom w:val="single" w:sz="4" w:space="0" w:color="auto"/>
              <w:right w:val="single" w:sz="4" w:space="0" w:color="auto"/>
            </w:tcBorders>
            <w:vAlign w:val="center"/>
          </w:tcPr>
          <w:p w14:paraId="6AAD8C5F"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20-40</w:t>
            </w:r>
          </w:p>
        </w:tc>
        <w:tc>
          <w:tcPr>
            <w:tcW w:w="5440" w:type="dxa"/>
            <w:tcBorders>
              <w:top w:val="single" w:sz="4" w:space="0" w:color="auto"/>
              <w:left w:val="single" w:sz="4" w:space="0" w:color="auto"/>
              <w:bottom w:val="single" w:sz="4" w:space="0" w:color="auto"/>
              <w:right w:val="single" w:sz="4" w:space="0" w:color="auto"/>
            </w:tcBorders>
            <w:vAlign w:val="center"/>
          </w:tcPr>
          <w:p w14:paraId="1EEEF86C" w14:textId="77777777" w:rsidR="00487FDB" w:rsidRPr="00616A71" w:rsidRDefault="00487FDB" w:rsidP="00714981">
            <w:pPr>
              <w:jc w:val="both"/>
              <w:rPr>
                <w:rFonts w:ascii="GHEA Grapalat" w:hAnsi="GHEA Grapalat" w:cstheme="majorHAnsi"/>
                <w:b/>
                <w:bCs/>
              </w:rPr>
            </w:pPr>
            <w:r w:rsidRPr="00616A71">
              <w:rPr>
                <w:rFonts w:ascii="GHEA Grapalat" w:hAnsi="GHEA Grapalat" w:cstheme="majorHAnsi"/>
                <w:bCs/>
              </w:rPr>
              <w:t xml:space="preserve">Минимальный порог оценки устанавливается в размере 20 баллов. Минимальный балл присваивается  в случае представления двух пакетов договорной документации, соответствующих «Требованиям к опыту», изложенным в пункте 2.4.1. Каждый дополнительно представленный  договорной пакет аналогичного  получит 10 дополнительных баллов. Максимальная оценка не может превышать 40 баллов. </w:t>
            </w:r>
          </w:p>
          <w:p w14:paraId="50BD0DE4" w14:textId="77777777" w:rsidR="00487FDB" w:rsidRPr="00616A71" w:rsidRDefault="00487FDB" w:rsidP="00714981">
            <w:pPr>
              <w:jc w:val="both"/>
              <w:rPr>
                <w:rFonts w:ascii="GHEA Grapalat" w:hAnsi="GHEA Grapalat" w:cstheme="majorHAnsi"/>
                <w:b/>
                <w:bCs/>
              </w:rPr>
            </w:pPr>
          </w:p>
          <w:p w14:paraId="7FCAC8AE" w14:textId="77777777" w:rsidR="00487FDB" w:rsidRPr="00616A71" w:rsidRDefault="00487FDB" w:rsidP="00714981">
            <w:pPr>
              <w:jc w:val="both"/>
              <w:rPr>
                <w:rFonts w:ascii="GHEA Grapalat" w:hAnsi="GHEA Grapalat" w:cstheme="majorHAnsi"/>
                <w:b/>
              </w:rPr>
            </w:pPr>
            <w:r w:rsidRPr="00616A71">
              <w:rPr>
                <w:rFonts w:ascii="GHEA Grapalat" w:hAnsi="GHEA Grapalat" w:cstheme="majorHAnsi"/>
                <w:b/>
                <w:bCs/>
              </w:rPr>
              <w:t>Рассматриваться будут только полностью исполненные (завершенные) договоры.</w:t>
            </w:r>
          </w:p>
        </w:tc>
      </w:tr>
      <w:tr w:rsidR="00487FDB" w:rsidRPr="00616A71" w14:paraId="621F8BE3" w14:textId="77777777" w:rsidTr="00714981">
        <w:trPr>
          <w:trHeight w:val="890"/>
        </w:trPr>
        <w:tc>
          <w:tcPr>
            <w:tcW w:w="675" w:type="dxa"/>
            <w:tcBorders>
              <w:top w:val="single" w:sz="4" w:space="0" w:color="auto"/>
              <w:left w:val="single" w:sz="4" w:space="0" w:color="auto"/>
              <w:bottom w:val="single" w:sz="4" w:space="0" w:color="auto"/>
              <w:right w:val="single" w:sz="4" w:space="0" w:color="auto"/>
            </w:tcBorders>
            <w:vAlign w:val="center"/>
          </w:tcPr>
          <w:p w14:paraId="060E8524"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2</w:t>
            </w:r>
          </w:p>
        </w:tc>
        <w:tc>
          <w:tcPr>
            <w:tcW w:w="2495" w:type="dxa"/>
            <w:tcBorders>
              <w:top w:val="single" w:sz="4" w:space="0" w:color="auto"/>
              <w:left w:val="single" w:sz="4" w:space="0" w:color="auto"/>
              <w:bottom w:val="single" w:sz="4" w:space="0" w:color="auto"/>
              <w:right w:val="single" w:sz="4" w:space="0" w:color="auto"/>
            </w:tcBorders>
            <w:vAlign w:val="center"/>
          </w:tcPr>
          <w:p w14:paraId="7616759D"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Рабочие ресурсы (ТЗ2)</w:t>
            </w:r>
          </w:p>
        </w:tc>
        <w:tc>
          <w:tcPr>
            <w:tcW w:w="1758" w:type="dxa"/>
            <w:tcBorders>
              <w:top w:val="single" w:sz="4" w:space="0" w:color="auto"/>
              <w:left w:val="single" w:sz="4" w:space="0" w:color="auto"/>
              <w:bottom w:val="single" w:sz="4" w:space="0" w:color="auto"/>
              <w:right w:val="single" w:sz="4" w:space="0" w:color="auto"/>
            </w:tcBorders>
            <w:vAlign w:val="center"/>
          </w:tcPr>
          <w:p w14:paraId="56AB096F" w14:textId="77777777" w:rsidR="00487FDB" w:rsidRPr="00616A71" w:rsidRDefault="00487FDB" w:rsidP="00714981">
            <w:pPr>
              <w:jc w:val="center"/>
              <w:rPr>
                <w:rFonts w:ascii="GHEA Grapalat" w:hAnsi="GHEA Grapalat" w:cstheme="majorHAnsi"/>
                <w:bCs/>
              </w:rPr>
            </w:pPr>
            <w:r w:rsidRPr="00616A71">
              <w:rPr>
                <w:rFonts w:ascii="GHEA Grapalat" w:hAnsi="GHEA Grapalat" w:cstheme="majorHAnsi"/>
                <w:bCs/>
              </w:rPr>
              <w:t>20-30</w:t>
            </w:r>
          </w:p>
        </w:tc>
        <w:tc>
          <w:tcPr>
            <w:tcW w:w="5440" w:type="dxa"/>
            <w:tcBorders>
              <w:top w:val="single" w:sz="4" w:space="0" w:color="auto"/>
              <w:left w:val="single" w:sz="4" w:space="0" w:color="auto"/>
              <w:bottom w:val="single" w:sz="4" w:space="0" w:color="auto"/>
              <w:right w:val="single" w:sz="4" w:space="0" w:color="auto"/>
            </w:tcBorders>
            <w:vAlign w:val="center"/>
          </w:tcPr>
          <w:p w14:paraId="7A95DBD6" w14:textId="77777777" w:rsidR="00487FDB" w:rsidRPr="00616A71" w:rsidRDefault="00487FDB" w:rsidP="00714981">
            <w:pPr>
              <w:jc w:val="both"/>
              <w:rPr>
                <w:rFonts w:ascii="GHEA Grapalat" w:hAnsi="GHEA Grapalat" w:cstheme="majorHAnsi"/>
                <w:bCs/>
              </w:rPr>
            </w:pPr>
            <w:r w:rsidRPr="00616A71">
              <w:rPr>
                <w:rFonts w:ascii="GHEA Grapalat" w:hAnsi="GHEA Grapalat" w:cstheme="majorHAnsi"/>
                <w:bCs/>
              </w:rPr>
              <w:t>Минимальный порог оценки устанавливается в размере 20 баллов. Минимальный балл выставляется в случае соответствия специалистов, включенных в основной состав персонала  (представленный по результатам оценки рабочих ресурсов) минимальным требованиям, установленным Приглашением. За каждого дополнительно представленного специалиста начисляется 1 дополнительный балл. Максимальная оценка не может превышать 30 баллов.</w:t>
            </w:r>
          </w:p>
        </w:tc>
      </w:tr>
    </w:tbl>
    <w:p w14:paraId="6F467A13" w14:textId="77777777" w:rsidR="00487FDB" w:rsidRPr="00616A71" w:rsidRDefault="00487FDB" w:rsidP="00487FDB">
      <w:pPr>
        <w:ind w:firstLine="540"/>
        <w:jc w:val="both"/>
        <w:rPr>
          <w:rFonts w:ascii="GHEA Grapalat" w:hAnsi="GHEA Grapalat" w:cstheme="majorHAnsi"/>
        </w:rPr>
      </w:pPr>
    </w:p>
    <w:p w14:paraId="7DC61958" w14:textId="77777777" w:rsidR="00487FDB" w:rsidRPr="00616A71" w:rsidRDefault="00487FDB" w:rsidP="00487FDB">
      <w:pPr>
        <w:ind w:firstLine="540"/>
        <w:jc w:val="both"/>
        <w:rPr>
          <w:rFonts w:ascii="GHEA Grapalat" w:hAnsi="GHEA Grapalat" w:cstheme="majorHAnsi"/>
        </w:rPr>
      </w:pPr>
      <w:r w:rsidRPr="00616A71">
        <w:rPr>
          <w:rFonts w:ascii="GHEA Grapalat" w:hAnsi="GHEA Grapalat" w:cstheme="majorHAnsi"/>
        </w:rPr>
        <w:t xml:space="preserve">Заявки участников оцениваются в следующем порядке: </w:t>
      </w:r>
    </w:p>
    <w:p w14:paraId="33C73B48" w14:textId="77777777" w:rsidR="00487FDB" w:rsidRPr="00616A71" w:rsidRDefault="00487FDB" w:rsidP="00487FDB">
      <w:pPr>
        <w:ind w:firstLine="540"/>
        <w:jc w:val="both"/>
        <w:rPr>
          <w:rFonts w:ascii="GHEA Grapalat" w:hAnsi="GHEA Grapalat" w:cstheme="majorHAnsi"/>
        </w:rPr>
      </w:pPr>
      <w:r w:rsidRPr="00616A71">
        <w:rPr>
          <w:rFonts w:ascii="GHEA Grapalat" w:hAnsi="GHEA Grapalat" w:cstheme="majorHAnsi"/>
        </w:rPr>
        <w:t>а. Финансовое предложение Участника, представившего минимальное ценовое предложение, оценивается в сто баллов, а баллы, присваиваемые финансовым предложениям других Участников, рассчитываются по следующей формуле:</w:t>
      </w:r>
    </w:p>
    <w:p w14:paraId="7D3A0BCC"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 БЦ= МЦ X 100/ОЦ,</w:t>
      </w:r>
    </w:p>
    <w:p w14:paraId="36E39EBA"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 где:</w:t>
      </w:r>
    </w:p>
    <w:p w14:paraId="554D04BC"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БЦ - балл, присваиваемый ценовому предложению,   </w:t>
      </w:r>
    </w:p>
    <w:p w14:paraId="06BB7EDC"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МЦ -  минимальная цена,</w:t>
      </w:r>
    </w:p>
    <w:p w14:paraId="61FE7A3D"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ОЦ - цена, предложенная оцениваемым Участником.  </w:t>
      </w:r>
    </w:p>
    <w:p w14:paraId="7AA45876"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б. Оценка, выставляемая каждому Участнику, оцениваемому как соответствующему требованиям, рассчитывается по следующей формуле:</w:t>
      </w:r>
    </w:p>
    <w:p w14:paraId="0DE2B310"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lastRenderedPageBreak/>
        <w:t xml:space="preserve"> ОУ = (БЦ X 0.3) + (БТ X 0.7),</w:t>
      </w:r>
    </w:p>
    <w:p w14:paraId="4CFC1A98"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 где:</w:t>
      </w:r>
    </w:p>
    <w:p w14:paraId="7E951261"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ОУ-  оценка, присваиваемая Участнику,</w:t>
      </w:r>
    </w:p>
    <w:p w14:paraId="37EF1949"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 xml:space="preserve">БЦ- балл, присваиваемый ценовому предложению Участника, </w:t>
      </w:r>
    </w:p>
    <w:p w14:paraId="6AA9DDB5"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БТ-  балл, присваиваемый техническому предложению Участника:  ТЗ=ТЗ1+ТЗ2</w:t>
      </w:r>
    </w:p>
    <w:p w14:paraId="11AB60F1" w14:textId="77777777" w:rsidR="00487FDB" w:rsidRPr="00616A71" w:rsidRDefault="00487FDB" w:rsidP="00487FDB">
      <w:pPr>
        <w:ind w:firstLine="539"/>
        <w:jc w:val="both"/>
        <w:rPr>
          <w:rFonts w:ascii="GHEA Grapalat" w:hAnsi="GHEA Grapalat" w:cstheme="majorHAnsi"/>
        </w:rPr>
      </w:pPr>
      <w:r w:rsidRPr="00616A71">
        <w:rPr>
          <w:rFonts w:ascii="GHEA Grapalat" w:hAnsi="GHEA Grapalat" w:cstheme="majorHAnsi"/>
        </w:rPr>
        <w:t>Отобранным Участником признается тот Участник, чья оценка (ОУ) является самой высокой.</w:t>
      </w:r>
    </w:p>
    <w:p w14:paraId="76B2BE83" w14:textId="77777777" w:rsidR="00487FDB" w:rsidRPr="00616A71" w:rsidRDefault="00487FDB" w:rsidP="00487FDB">
      <w:pPr>
        <w:ind w:firstLine="540"/>
        <w:jc w:val="both"/>
        <w:rPr>
          <w:rFonts w:ascii="GHEA Grapalat" w:hAnsi="GHEA Grapalat" w:cstheme="majorHAnsi"/>
          <w:b/>
        </w:rPr>
      </w:pPr>
      <w:r w:rsidRPr="00616A71">
        <w:rPr>
          <w:rFonts w:ascii="GHEA Grapalat" w:hAnsi="GHEA Grapalat" w:cstheme="majorHAnsi"/>
          <w:b/>
        </w:rPr>
        <w:t>Несоответствие Участника минимальным неценовым (нефинансовым) условиям является основанием для отклонения Заявки, и данное обстоятельство будет  считаться нарушением обязательства, принятого в рамках процедуры закупки.</w:t>
      </w:r>
    </w:p>
    <w:p w14:paraId="05BBD8DC" w14:textId="39EA092E" w:rsidR="00D20650" w:rsidRPr="009044F1" w:rsidRDefault="00C45C1D" w:rsidP="00487FDB">
      <w:pPr>
        <w:rPr>
          <w:rFonts w:ascii="GHEA Grapalat" w:hAnsi="GHEA Grapalat" w:cs="Sylfaen"/>
        </w:rPr>
      </w:pPr>
      <w:r w:rsidRPr="00B32198">
        <w:rPr>
          <w:rFonts w:ascii="GHEA Grapalat" w:hAnsi="GHEA Grapalat"/>
          <w:color w:val="000000" w:themeColor="text1"/>
        </w:rPr>
        <w:tab/>
      </w:r>
      <w:r w:rsidR="00D20650" w:rsidRPr="009044F1">
        <w:rPr>
          <w:rFonts w:ascii="GHEA Grapalat" w:hAnsi="GHEA Grapalat"/>
        </w:rPr>
        <w:t>2.</w:t>
      </w:r>
      <w:r w:rsidR="00D20650">
        <w:rPr>
          <w:rFonts w:ascii="GHEA Grapalat" w:hAnsi="GHEA Grapalat"/>
        </w:rPr>
        <w:t>5</w:t>
      </w:r>
      <w:r w:rsidR="00D20650" w:rsidRPr="000A15F9">
        <w:rPr>
          <w:rFonts w:ascii="GHEA Grapalat" w:hAnsi="GHEA Grapalat"/>
        </w:rPr>
        <w:t>.</w:t>
      </w:r>
      <w:r w:rsidR="00D20650" w:rsidRPr="003A1EBB">
        <w:rPr>
          <w:rFonts w:ascii="GHEA Grapalat" w:hAnsi="GHEA Grapalat"/>
        </w:rPr>
        <w:tab/>
      </w:r>
      <w:r w:rsidR="00D20650"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D20650">
        <w:rPr>
          <w:rFonts w:ascii="GHEA Grapalat" w:hAnsi="GHEA Grapalat"/>
        </w:rPr>
        <w:t xml:space="preserve"> (на о</w:t>
      </w:r>
      <w:r w:rsidR="00D20650" w:rsidRPr="00325476">
        <w:rPr>
          <w:rFonts w:ascii="GHEA Grapalat" w:hAnsi="GHEA Grapalat"/>
        </w:rPr>
        <w:t>дин и тот же</w:t>
      </w:r>
      <w:r w:rsidR="00D20650">
        <w:rPr>
          <w:rFonts w:ascii="GHEA Grapalat" w:hAnsi="GHEA Grapalat"/>
        </w:rPr>
        <w:t xml:space="preserve"> лот)</w:t>
      </w:r>
      <w:r w:rsidR="00D20650" w:rsidRPr="009044F1">
        <w:rPr>
          <w:rFonts w:ascii="GHEA Grapalat" w:hAnsi="GHEA Grapalat"/>
        </w:rPr>
        <w:t xml:space="preserve">. </w:t>
      </w:r>
    </w:p>
    <w:p w14:paraId="127B2FD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AE6FC43" w14:textId="77777777" w:rsidR="00D20650" w:rsidRPr="009044F1" w:rsidRDefault="00D20650" w:rsidP="00DB498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A684FD0" w14:textId="77777777" w:rsidR="00D20650" w:rsidRPr="00ED3BA4" w:rsidRDefault="00D20650" w:rsidP="00DB498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ECA9E3F"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B22FD6" w14:textId="77777777" w:rsidR="00F00653" w:rsidRDefault="00F00653" w:rsidP="00DB4988">
      <w:pPr>
        <w:widowControl w:val="0"/>
        <w:jc w:val="center"/>
        <w:rPr>
          <w:rFonts w:ascii="GHEA Grapalat" w:hAnsi="GHEA Grapalat"/>
          <w:b/>
        </w:rPr>
      </w:pPr>
    </w:p>
    <w:p w14:paraId="3E25E63A" w14:textId="77777777" w:rsidR="00D20650" w:rsidRPr="009044F1" w:rsidRDefault="00D20650" w:rsidP="00DB4988">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4EFE04FA"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11D6B9" w14:textId="77777777" w:rsidR="00D20650" w:rsidRPr="009044F1" w:rsidRDefault="00D20650" w:rsidP="00DB4988">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2"/>
        <w:t>5</w:t>
      </w:r>
      <w:r w:rsidRPr="009044F1">
        <w:rPr>
          <w:rFonts w:ascii="GHEA Grapalat" w:hAnsi="GHEA Grapalat"/>
        </w:rPr>
        <w:t>.</w:t>
      </w:r>
      <w:r>
        <w:rPr>
          <w:rFonts w:ascii="GHEA Grapalat" w:hAnsi="GHEA Grapalat"/>
        </w:rPr>
        <w:t xml:space="preserve"> </w:t>
      </w:r>
    </w:p>
    <w:p w14:paraId="016719E7"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lastRenderedPageBreak/>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596A37" w14:textId="77777777" w:rsidR="00D20650" w:rsidRPr="00204EEA" w:rsidRDefault="00D20650" w:rsidP="00DB498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04CB2C3" w14:textId="77777777" w:rsidR="00D20650" w:rsidRDefault="00D20650" w:rsidP="00DB4988">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972DA7F" w14:textId="77777777" w:rsidR="00D20650" w:rsidRPr="000811C1" w:rsidRDefault="00D20650" w:rsidP="00DB498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46353D69" w14:textId="3008CFF4" w:rsidR="00D20650" w:rsidRPr="009044F1" w:rsidRDefault="00D20650" w:rsidP="00DB4988">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14:paraId="0381C7FB" w14:textId="77777777" w:rsidR="00D20650" w:rsidRPr="00995804" w:rsidRDefault="00D20650" w:rsidP="00DB4988">
      <w:pPr>
        <w:widowControl w:val="0"/>
        <w:jc w:val="center"/>
        <w:rPr>
          <w:rFonts w:ascii="GHEA Grapalat" w:hAnsi="GHEA Grapalat" w:cs="Arial"/>
          <w:b/>
        </w:rPr>
      </w:pPr>
      <w:r w:rsidRPr="00995804">
        <w:rPr>
          <w:rFonts w:ascii="GHEA Grapalat" w:hAnsi="GHEA Grapalat"/>
          <w:b/>
        </w:rPr>
        <w:t>4. ПОРЯДОК ПОДАЧИ ЗАЯВКИ</w:t>
      </w:r>
    </w:p>
    <w:p w14:paraId="24E18BB4" w14:textId="77777777" w:rsidR="00D20650" w:rsidRPr="009044F1" w:rsidRDefault="00D20650" w:rsidP="00DB4988">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A646EDC" w14:textId="77777777" w:rsidR="00D20650" w:rsidRPr="009044F1" w:rsidRDefault="00D20650" w:rsidP="00DB498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9FD92B6"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A00F625" w14:textId="767F8BF7" w:rsidR="00E034F5" w:rsidRPr="009044F1" w:rsidRDefault="00D20650" w:rsidP="00E034F5">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E034F5" w:rsidRPr="009044F1">
        <w:rPr>
          <w:rFonts w:ascii="GHEA Grapalat" w:hAnsi="GHEA Grapalat"/>
          <w:sz w:val="24"/>
          <w:szCs w:val="24"/>
        </w:rPr>
        <w:t xml:space="preserve">Заявки на процедуру необходимо подать посредством системы не позднее, чем </w:t>
      </w:r>
      <w:r w:rsidR="00F3405D">
        <w:rPr>
          <w:rFonts w:ascii="GHEA Grapalat" w:hAnsi="GHEA Grapalat"/>
          <w:color w:val="FF0000"/>
          <w:sz w:val="24"/>
          <w:szCs w:val="24"/>
        </w:rPr>
        <w:t>11:00</w:t>
      </w:r>
      <w:r w:rsidR="00E034F5" w:rsidRPr="002B0FCF">
        <w:rPr>
          <w:rFonts w:ascii="GHEA Grapalat" w:hAnsi="GHEA Grapalat"/>
          <w:color w:val="FF0000"/>
          <w:sz w:val="24"/>
          <w:szCs w:val="24"/>
        </w:rPr>
        <w:t xml:space="preserve"> часов </w:t>
      </w:r>
      <w:r w:rsidR="00F97054">
        <w:rPr>
          <w:rFonts w:ascii="GHEA Grapalat" w:hAnsi="GHEA Grapalat"/>
          <w:color w:val="FF0000"/>
          <w:sz w:val="24"/>
          <w:szCs w:val="24"/>
        </w:rPr>
        <w:t>03</w:t>
      </w:r>
      <w:r w:rsidR="005B3FCA" w:rsidRPr="005B3FCA">
        <w:rPr>
          <w:rFonts w:ascii="GHEA Grapalat" w:hAnsi="GHEA Grapalat"/>
          <w:b/>
          <w:bCs/>
          <w:sz w:val="24"/>
          <w:szCs w:val="24"/>
          <w:lang w:val="hy-AM"/>
        </w:rPr>
        <w:t>.0</w:t>
      </w:r>
      <w:r w:rsidR="00F97054">
        <w:rPr>
          <w:rFonts w:ascii="GHEA Grapalat" w:hAnsi="GHEA Grapalat"/>
          <w:b/>
          <w:bCs/>
          <w:sz w:val="24"/>
          <w:szCs w:val="24"/>
        </w:rPr>
        <w:t>4</w:t>
      </w:r>
      <w:r w:rsidR="005B3FCA" w:rsidRPr="005B3FCA">
        <w:rPr>
          <w:rFonts w:ascii="GHEA Grapalat" w:hAnsi="GHEA Grapalat"/>
          <w:b/>
          <w:bCs/>
          <w:sz w:val="24"/>
          <w:szCs w:val="24"/>
          <w:lang w:val="hy-AM"/>
        </w:rPr>
        <w:t>.2026</w:t>
      </w:r>
      <w:r w:rsidR="005B3FCA" w:rsidRPr="005B3FCA">
        <w:rPr>
          <w:rFonts w:ascii="GHEA Grapalat" w:hAnsi="GHEA Grapalat"/>
          <w:b/>
          <w:bCs/>
          <w:sz w:val="24"/>
          <w:szCs w:val="24"/>
        </w:rPr>
        <w:t>г</w:t>
      </w:r>
      <w:r w:rsidR="00E034F5" w:rsidRPr="009044F1">
        <w:rPr>
          <w:rFonts w:ascii="GHEA Grapalat" w:hAnsi="GHEA Grapalat"/>
          <w:sz w:val="24"/>
          <w:szCs w:val="24"/>
        </w:rPr>
        <w:t xml:space="preserve"> дня опубликования в системе объявления и приглашения на настоящую процедуру.</w:t>
      </w:r>
      <w:r w:rsidR="00E034F5">
        <w:rPr>
          <w:rFonts w:ascii="GHEA Grapalat" w:hAnsi="GHEA Grapalat"/>
          <w:sz w:val="24"/>
          <w:szCs w:val="24"/>
        </w:rPr>
        <w:t xml:space="preserve"> </w:t>
      </w:r>
      <w:r w:rsidR="00E034F5"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9518164" w14:textId="41EFD69D" w:rsidR="00D20650" w:rsidRPr="00D3436F" w:rsidRDefault="00D20650" w:rsidP="00DB498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6DDAADA" w14:textId="77777777" w:rsidR="00D20650" w:rsidRDefault="00D20650" w:rsidP="00DB498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0F038A5" w14:textId="77777777" w:rsidR="00D20650" w:rsidRDefault="00D20650" w:rsidP="00DB4988">
      <w:pPr>
        <w:jc w:val="both"/>
        <w:rPr>
          <w:rFonts w:ascii="GHEA Grapalat" w:hAnsi="GHEA Grapalat"/>
        </w:rPr>
      </w:pPr>
      <w:r>
        <w:rPr>
          <w:rFonts w:ascii="GHEA Grapalat" w:hAnsi="GHEA Grapalat"/>
        </w:rPr>
        <w:t xml:space="preserve">   а) подтверждение о соответствии своих данных</w:t>
      </w:r>
      <w:ins w:id="6"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4ABA0EC6" w14:textId="77777777" w:rsidR="00D20650" w:rsidRDefault="00D20650" w:rsidP="00DB4988">
      <w:pPr>
        <w:jc w:val="both"/>
        <w:rPr>
          <w:rFonts w:ascii="GHEA Grapalat" w:hAnsi="GHEA Grapalat"/>
        </w:rPr>
      </w:pPr>
      <w:r>
        <w:rPr>
          <w:rFonts w:ascii="GHEA Grapalat" w:hAnsi="GHEA Grapalat"/>
        </w:rPr>
        <w:t xml:space="preserve">   б) </w:t>
      </w:r>
      <w:r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Pr="003624C3">
        <w:rPr>
          <w:rFonts w:ascii="GHEA Grapalat" w:hAnsi="GHEA Grapalat"/>
        </w:rPr>
        <w:t>;</w:t>
      </w:r>
      <w:r>
        <w:rPr>
          <w:rFonts w:ascii="GHEA Grapalat" w:hAnsi="GHEA Grapalat"/>
        </w:rPr>
        <w:t xml:space="preserve"> </w:t>
      </w:r>
    </w:p>
    <w:p w14:paraId="5ED58D15" w14:textId="77777777" w:rsidR="00D20650" w:rsidRDefault="00D20650" w:rsidP="00DB4988">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923F96" w14:textId="77777777" w:rsidR="00D20650" w:rsidRDefault="00D20650" w:rsidP="00DB498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9E38FB" w14:textId="77777777" w:rsidR="00D20650" w:rsidRPr="002D0E98" w:rsidRDefault="00D20650" w:rsidP="00DB4988">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AFCC6B5"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7E1C9CB8"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B53036" w14:textId="77777777" w:rsidR="00D20650" w:rsidRPr="00D3436F"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075AB7" w14:textId="77777777" w:rsidR="00D20650" w:rsidRDefault="00D20650" w:rsidP="00DB498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92FE2D1" w14:textId="77777777" w:rsidR="00D20650" w:rsidRDefault="00D20650" w:rsidP="00DB498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D1D3894" w14:textId="77777777" w:rsidR="00D20650"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253B01" w14:textId="77777777" w:rsidR="00D20650" w:rsidRDefault="00D20650" w:rsidP="00DB4988">
      <w:pPr>
        <w:rPr>
          <w:rFonts w:ascii="GHEA Grapalat" w:hAnsi="GHEA Grapalat"/>
          <w:b/>
        </w:rPr>
      </w:pPr>
    </w:p>
    <w:p w14:paraId="025594BF" w14:textId="77777777" w:rsidR="00D20650" w:rsidRPr="009044F1" w:rsidRDefault="00D20650" w:rsidP="00DB4988">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28380EC6" w14:textId="77777777" w:rsidR="00D20650" w:rsidRPr="009044F1" w:rsidRDefault="00D20650" w:rsidP="00DB4988">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099B7BE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 xml:space="preserve">совокупность себестоимости </w:t>
      </w:r>
      <w:r w:rsidRPr="00864470">
        <w:rPr>
          <w:rFonts w:ascii="GHEA Grapalat" w:hAnsi="GHEA Grapalat"/>
          <w:sz w:val="24"/>
          <w:szCs w:val="24"/>
        </w:rPr>
        <w:lastRenderedPageBreak/>
        <w:t>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14:paraId="2CEE1435" w14:textId="77777777" w:rsidR="00D20650" w:rsidRDefault="00D20650" w:rsidP="00DB498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BB222E9" w14:textId="77777777" w:rsidR="00D20650" w:rsidRPr="009044F1" w:rsidRDefault="00D20650" w:rsidP="00DB4988">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5BF230FD"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ценового предложения заполнены только цифрами, а графа "общая цена" — и прописью, и цифрами или только прописью.</w:t>
      </w:r>
    </w:p>
    <w:p w14:paraId="754E4CC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7E4333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88E161A" w14:textId="77777777" w:rsidR="00D20650" w:rsidRPr="00697F11"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697F11">
        <w:rPr>
          <w:rFonts w:ascii="GHEA Grapalat" w:hAnsi="GHEA Grapalat"/>
          <w:sz w:val="24"/>
          <w:szCs w:val="24"/>
        </w:rPr>
        <w:t>;</w:t>
      </w:r>
    </w:p>
    <w:p w14:paraId="2DF2E213"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59D7CBB1"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2E7418">
        <w:rPr>
          <w:rFonts w:ascii="GHEA Grapalat" w:hAnsi="GHEA Grapalat"/>
          <w:sz w:val="24"/>
          <w:szCs w:val="24"/>
        </w:rPr>
        <w:t xml:space="preserve"> и</w:t>
      </w:r>
      <w:r w:rsidRPr="00147FD7">
        <w:rPr>
          <w:rFonts w:ascii="GHEA Grapalat" w:hAnsi="GHEA Grapalat"/>
          <w:sz w:val="24"/>
          <w:szCs w:val="24"/>
        </w:rPr>
        <w:t xml:space="preserve">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46AE2881"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2254C996"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9C64879" w14:textId="77777777" w:rsidR="00D20650" w:rsidRDefault="00D20650" w:rsidP="00DB4988">
      <w:pPr>
        <w:widowControl w:val="0"/>
        <w:ind w:left="567" w:right="565"/>
        <w:jc w:val="center"/>
        <w:rPr>
          <w:rFonts w:ascii="GHEA Grapalat" w:hAnsi="GHEA Grapalat"/>
          <w:b/>
          <w:lang w:val="hy-AM"/>
        </w:rPr>
      </w:pPr>
    </w:p>
    <w:p w14:paraId="36D720A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760C6036" w14:textId="77777777" w:rsidR="00D20650" w:rsidRPr="00AA7117" w:rsidRDefault="00D20650" w:rsidP="00DB498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D3E4A3"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2F72626" w14:textId="77777777" w:rsidR="00D20650" w:rsidRPr="009044F1" w:rsidRDefault="00D20650" w:rsidP="00DB4988">
      <w:pPr>
        <w:widowControl w:val="0"/>
        <w:ind w:firstLine="567"/>
        <w:jc w:val="center"/>
        <w:rPr>
          <w:rFonts w:ascii="GHEA Grapalat" w:hAnsi="GHEA Grapalat"/>
          <w:b/>
        </w:rPr>
      </w:pPr>
    </w:p>
    <w:p w14:paraId="18DB1EF2" w14:textId="77777777" w:rsidR="00D20650" w:rsidRPr="009044F1" w:rsidRDefault="00D20650" w:rsidP="00DB4988">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67C8A1BA" w14:textId="38F3B687" w:rsidR="00BE4CF1" w:rsidRPr="009044F1" w:rsidRDefault="00D20650" w:rsidP="00BE4CF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00BE4CF1" w:rsidRPr="009044F1">
        <w:rPr>
          <w:rFonts w:ascii="GHEA Grapalat" w:hAnsi="GHEA Grapalat"/>
          <w:sz w:val="24"/>
          <w:szCs w:val="24"/>
        </w:rPr>
        <w:t xml:space="preserve">Вскрытие заявок произойдет посредством системы на </w:t>
      </w:r>
      <w:r w:rsidR="00F3405D">
        <w:rPr>
          <w:rFonts w:ascii="GHEA Grapalat" w:hAnsi="GHEA Grapalat"/>
          <w:color w:val="FF0000"/>
          <w:sz w:val="24"/>
          <w:szCs w:val="24"/>
        </w:rPr>
        <w:t>11:00</w:t>
      </w:r>
      <w:r w:rsidR="00BE4CF1" w:rsidRPr="002B0FCF">
        <w:rPr>
          <w:rFonts w:ascii="GHEA Grapalat" w:hAnsi="GHEA Grapalat"/>
          <w:color w:val="FF0000"/>
          <w:sz w:val="24"/>
          <w:szCs w:val="24"/>
        </w:rPr>
        <w:t xml:space="preserve"> часов </w:t>
      </w:r>
      <w:r w:rsidR="0062668E">
        <w:rPr>
          <w:rFonts w:ascii="GHEA Grapalat" w:hAnsi="GHEA Grapalat"/>
          <w:color w:val="FF0000"/>
          <w:sz w:val="24"/>
          <w:szCs w:val="24"/>
        </w:rPr>
        <w:t>03</w:t>
      </w:r>
      <w:r w:rsidR="00672814" w:rsidRPr="00672814">
        <w:rPr>
          <w:rFonts w:ascii="GHEA Grapalat" w:hAnsi="GHEA Grapalat"/>
          <w:b/>
          <w:bCs/>
          <w:sz w:val="24"/>
          <w:szCs w:val="24"/>
          <w:lang w:val="hy-AM"/>
        </w:rPr>
        <w:t>.0</w:t>
      </w:r>
      <w:r w:rsidR="0062668E">
        <w:rPr>
          <w:rFonts w:ascii="GHEA Grapalat" w:hAnsi="GHEA Grapalat"/>
          <w:b/>
          <w:bCs/>
          <w:sz w:val="24"/>
          <w:szCs w:val="24"/>
        </w:rPr>
        <w:t>4</w:t>
      </w:r>
      <w:r w:rsidR="00672814" w:rsidRPr="00672814">
        <w:rPr>
          <w:rFonts w:ascii="GHEA Grapalat" w:hAnsi="GHEA Grapalat"/>
          <w:b/>
          <w:bCs/>
          <w:sz w:val="24"/>
          <w:szCs w:val="24"/>
          <w:lang w:val="hy-AM"/>
        </w:rPr>
        <w:t>.2026</w:t>
      </w:r>
      <w:r w:rsidR="00672814" w:rsidRPr="00672814">
        <w:rPr>
          <w:rFonts w:ascii="GHEA Grapalat" w:hAnsi="GHEA Grapalat"/>
          <w:b/>
          <w:bCs/>
          <w:sz w:val="24"/>
          <w:szCs w:val="24"/>
        </w:rPr>
        <w:t>г</w:t>
      </w:r>
      <w:r w:rsidR="00BE4CF1"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6D2486F6"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D5A7ED5"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03C087C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C257AF8" w14:textId="77777777" w:rsidR="00D20650" w:rsidRPr="002A665D" w:rsidRDefault="00D20650" w:rsidP="00DB4988">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14EB2CE0"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D254A5E"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3AA2CC72"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289F228" w14:textId="2C33EFB8" w:rsidR="00D20650" w:rsidRPr="00A01157"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00BE4CF1" w:rsidRPr="00172C97">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00BE4CF1" w:rsidRPr="00172C97">
        <w:rPr>
          <w:rFonts w:ascii="GHEA Grapalat" w:hAnsi="GHEA Grapalat"/>
          <w:i w:val="0"/>
          <w:sz w:val="24"/>
          <w:szCs w:val="24"/>
        </w:rPr>
        <w:lastRenderedPageBreak/>
        <w:t>сопоставляются с драмом Республики Армения по курсу установленным Центральным банком р. Армения на день открытия заявок</w:t>
      </w:r>
      <w:r w:rsidR="00BE4CF1" w:rsidRPr="00172C97">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3"/>
        <w:t>10</w:t>
      </w:r>
      <w:r>
        <w:rPr>
          <w:rFonts w:ascii="GHEA Grapalat" w:hAnsi="GHEA Grapalat"/>
          <w:i w:val="0"/>
          <w:sz w:val="24"/>
          <w:szCs w:val="24"/>
        </w:rPr>
        <w:t>.</w:t>
      </w:r>
    </w:p>
    <w:p w14:paraId="511B999C" w14:textId="77777777" w:rsidR="00D20650" w:rsidRPr="00186559"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AE0CE8A" w14:textId="77777777" w:rsidR="00D20650" w:rsidRPr="00EC329B"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D6047F2"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1B4D127" w14:textId="77777777" w:rsidR="00D20650" w:rsidRPr="00A50C53"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0C88E86"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9107DDA" w14:textId="77777777" w:rsidR="00D20650" w:rsidRPr="000429C3"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48B8DF7F" w14:textId="77777777" w:rsidR="00D20650" w:rsidRDefault="00D20650" w:rsidP="00DB498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762FA07" w14:textId="77777777" w:rsidR="00D20650" w:rsidRPr="009044F1" w:rsidRDefault="00D20650" w:rsidP="00DB4988">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2B1ED827" w14:textId="77777777" w:rsidR="00D20650"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w:t>
      </w:r>
      <w:r w:rsidRPr="009044F1">
        <w:rPr>
          <w:rFonts w:ascii="GHEA Grapalat" w:hAnsi="GHEA Grapalat"/>
        </w:rPr>
        <w:lastRenderedPageBreak/>
        <w:t xml:space="preserve">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нормальному </w:t>
      </w:r>
      <w:r w:rsidRPr="00F00653">
        <w:rPr>
          <w:rFonts w:ascii="GHEA Grapalat" w:hAnsi="GHEA Grapalat" w:cs="Sylfaen"/>
          <w:sz w:val="24"/>
          <w:szCs w:val="24"/>
        </w:rPr>
        <w:t>функционированию комиссии.</w:t>
      </w:r>
    </w:p>
    <w:p w14:paraId="72D071E9" w14:textId="77777777" w:rsidR="00F00653" w:rsidRPr="00F00653" w:rsidRDefault="00D20650"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w:t>
      </w:r>
      <w:r w:rsidRPr="00F00653">
        <w:rPr>
          <w:rFonts w:ascii="GHEA Grapalat" w:hAnsi="GHEA Grapalat" w:cs="Sylfaen"/>
          <w:sz w:val="24"/>
          <w:szCs w:val="24"/>
        </w:rPr>
        <w:tab/>
      </w:r>
      <w:r w:rsidR="00F00653" w:rsidRPr="00F00653">
        <w:rPr>
          <w:rFonts w:ascii="GHEA Grapalat" w:hAnsi="GHEA Grapalat" w:cs="Sylfaen"/>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41AEF659"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2D942A" w14:textId="77777777" w:rsidR="00F00653" w:rsidRPr="00F00653" w:rsidRDefault="00F00653" w:rsidP="00F00653">
      <w:pPr>
        <w:pStyle w:val="norm"/>
        <w:widowControl w:val="0"/>
        <w:tabs>
          <w:tab w:val="left" w:pos="1134"/>
        </w:tabs>
        <w:spacing w:line="240" w:lineRule="auto"/>
        <w:ind w:firstLine="567"/>
        <w:rPr>
          <w:rFonts w:ascii="GHEA Grapalat" w:hAnsi="GHEA Grapalat" w:cs="Sylfaen"/>
          <w:sz w:val="24"/>
          <w:szCs w:val="24"/>
        </w:rPr>
      </w:pPr>
      <w:r w:rsidRPr="00F00653">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ED3ED54" w14:textId="63C0B444" w:rsidR="00D20650" w:rsidRPr="00AA7117" w:rsidRDefault="00D20650" w:rsidP="00DB4988">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2344A561" w14:textId="77777777" w:rsidR="00D20650"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B894971"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CD3274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4B97981A"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1B30347"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 xml:space="preserve">и сводный лист рассмотрения обоснований, указанных в пункте 3.5 части 1 </w:t>
      </w:r>
      <w:r w:rsidRPr="001E4A24">
        <w:rPr>
          <w:rFonts w:ascii="GHEA Grapalat" w:hAnsi="GHEA Grapalat"/>
          <w:sz w:val="24"/>
          <w:szCs w:val="24"/>
        </w:rPr>
        <w:lastRenderedPageBreak/>
        <w:t>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1B916880" w14:textId="77777777" w:rsidR="00D20650" w:rsidRPr="009044F1" w:rsidRDefault="00D20650" w:rsidP="00DB498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658EC1F" w14:textId="77777777" w:rsidR="00BF1096" w:rsidRPr="00681C1F" w:rsidRDefault="00BF1096" w:rsidP="00BF1096">
      <w:pPr>
        <w:widowControl w:val="0"/>
        <w:tabs>
          <w:tab w:val="left" w:pos="1276"/>
        </w:tabs>
        <w:jc w:val="both"/>
        <w:rPr>
          <w:rFonts w:ascii="GHEA Grapalat" w:hAnsi="GHEA Grapalat"/>
          <w:color w:val="000000" w:themeColor="text1"/>
        </w:rPr>
      </w:pPr>
      <w:r w:rsidRPr="00BF1096">
        <w:rPr>
          <w:rFonts w:ascii="GHEA Grapalat" w:hAnsi="GHEA Grapalat"/>
        </w:rPr>
        <w:t xml:space="preserve"> </w:t>
      </w: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2C673F00" w14:textId="77777777" w:rsidR="00BF1096" w:rsidRPr="0054203B" w:rsidRDefault="00BF1096" w:rsidP="00BF1096">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FE89F65" w14:textId="77777777" w:rsidR="00BF1096" w:rsidRPr="00A928B7" w:rsidRDefault="00BF1096" w:rsidP="00BF1096">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 </w:t>
      </w:r>
      <w:r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0A2C509F" w14:textId="723E2D33" w:rsidR="00D20650" w:rsidRPr="00A928B7" w:rsidRDefault="00D20650" w:rsidP="00BF1096">
      <w:pPr>
        <w:widowControl w:val="0"/>
        <w:tabs>
          <w:tab w:val="left" w:pos="1276"/>
        </w:tabs>
        <w:jc w:val="both"/>
        <w:rPr>
          <w:ins w:id="8"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A928B7">
        <w:rPr>
          <w:rFonts w:ascii="GHEA Grapalat" w:hAnsi="GHEA Grapalat"/>
        </w:rPr>
        <w:t xml:space="preserve"> договора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1D9716" w14:textId="77777777" w:rsidR="00D20650" w:rsidRPr="007663F8" w:rsidRDefault="00D20650" w:rsidP="00DB498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lastRenderedPageBreak/>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Pr="002B4149">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73A1117" w14:textId="77777777" w:rsidR="00D20650" w:rsidRPr="009044F1" w:rsidRDefault="00D20650" w:rsidP="00DB4988">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AE80FD" w14:textId="77777777" w:rsidR="00D20650" w:rsidRDefault="00D20650" w:rsidP="00DB498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6973763" w14:textId="77777777" w:rsidR="00D20650" w:rsidRPr="001439BD" w:rsidRDefault="00D20650" w:rsidP="00DB498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234A3C4"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87B3EAA" w14:textId="77777777" w:rsidR="00D20650" w:rsidRPr="009044F1" w:rsidRDefault="00D20650" w:rsidP="00DB4988">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1FDCE5" w14:textId="77777777" w:rsidR="00D20650" w:rsidRPr="00D3436F"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06A2591" w14:textId="77777777" w:rsidR="00D20650" w:rsidRPr="008A3C60" w:rsidRDefault="00D20650" w:rsidP="00DB4988">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2478A8D1"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43F11FFC"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464DA05" w14:textId="77777777" w:rsidR="00D20650" w:rsidRPr="005114D0" w:rsidRDefault="00D20650" w:rsidP="00DB498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C0CB2A0" w14:textId="77777777" w:rsidR="00D20650" w:rsidRPr="00374F4A" w:rsidRDefault="00D20650" w:rsidP="00DB4988">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2DA8E7" w14:textId="77777777" w:rsidR="00D20650" w:rsidRPr="009044F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08B5544D" w14:textId="77777777" w:rsidR="00D20650" w:rsidRPr="009044F1" w:rsidRDefault="00D20650" w:rsidP="00DB498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F6FD229" w14:textId="77777777" w:rsidR="00D20650" w:rsidRPr="009044F1" w:rsidRDefault="00D20650" w:rsidP="00DB4988">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FDE2D9B" w14:textId="77777777" w:rsidR="00D20650" w:rsidRPr="000811C1" w:rsidRDefault="00D20650" w:rsidP="00DB498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398894C9" w14:textId="77777777" w:rsidR="00D20650" w:rsidRPr="009044F1" w:rsidRDefault="00D20650" w:rsidP="00DB498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7C0B810" w14:textId="0AC57576" w:rsidR="00D20650" w:rsidRDefault="00D20650" w:rsidP="00DB4988">
      <w:pPr>
        <w:pStyle w:val="BodyTextIndent2"/>
        <w:widowControl w:val="0"/>
        <w:spacing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B21F21">
        <w:rPr>
          <w:rFonts w:ascii="GHEA Grapalat" w:hAnsi="GHEA Grapalat"/>
          <w:b/>
          <w:bCs/>
          <w:sz w:val="24"/>
          <w:szCs w:val="24"/>
        </w:rPr>
        <w:t>"</w:t>
      </w:r>
      <w:r w:rsidR="00B21F21" w:rsidRPr="00B21F21">
        <w:rPr>
          <w:rFonts w:ascii="GHEA Grapalat" w:hAnsi="GHEA Grapalat"/>
          <w:b/>
          <w:bCs/>
          <w:sz w:val="24"/>
          <w:szCs w:val="24"/>
        </w:rPr>
        <w:t>10</w:t>
      </w:r>
      <w:r w:rsidRPr="00B21F21">
        <w:rPr>
          <w:rFonts w:ascii="GHEA Grapalat" w:hAnsi="GHEA Grapalat"/>
          <w:b/>
          <w:bCs/>
          <w:sz w:val="24"/>
          <w:szCs w:val="24"/>
        </w:rPr>
        <w:t>"</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47621DDF" w14:textId="77777777" w:rsidR="00D20650" w:rsidRPr="00A53A6A" w:rsidRDefault="00D20650" w:rsidP="002B2DFE">
      <w:pPr>
        <w:pStyle w:val="BodyTextIndent2"/>
        <w:widowControl w:val="0"/>
        <w:numPr>
          <w:ilvl w:val="0"/>
          <w:numId w:val="7"/>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1A20C89C" w14:textId="77777777" w:rsidR="00D20650" w:rsidRDefault="00D20650" w:rsidP="002B2DFE">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6BCBEEB" w14:textId="77777777" w:rsidR="00D20650" w:rsidRDefault="00D20650" w:rsidP="00DB4988">
      <w:pPr>
        <w:pStyle w:val="norm"/>
        <w:widowControl w:val="0"/>
        <w:tabs>
          <w:tab w:val="left" w:pos="1276"/>
        </w:tabs>
        <w:spacing w:line="240" w:lineRule="auto"/>
        <w:ind w:left="142" w:firstLine="0"/>
        <w:rPr>
          <w:rFonts w:ascii="GHEA Grapalat" w:hAnsi="GHEA Grapalat"/>
          <w:sz w:val="24"/>
          <w:szCs w:val="24"/>
        </w:rPr>
      </w:pPr>
    </w:p>
    <w:p w14:paraId="41F52AB1" w14:textId="77777777" w:rsidR="00D20650" w:rsidRPr="00747338" w:rsidRDefault="00D20650" w:rsidP="00DB4988">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573A2BC" w14:textId="77777777" w:rsidR="00D20650" w:rsidRDefault="00D20650" w:rsidP="00DB4988">
      <w:pPr>
        <w:widowControl w:val="0"/>
        <w:jc w:val="center"/>
        <w:rPr>
          <w:rFonts w:ascii="GHEA Grapalat" w:hAnsi="GHEA Grapalat"/>
          <w:b/>
        </w:rPr>
      </w:pPr>
    </w:p>
    <w:p w14:paraId="70370FB6" w14:textId="77777777" w:rsidR="00D20650" w:rsidRDefault="00D20650" w:rsidP="00DB4988">
      <w:pPr>
        <w:widowControl w:val="0"/>
        <w:jc w:val="center"/>
        <w:rPr>
          <w:rFonts w:ascii="GHEA Grapalat" w:hAnsi="GHEA Grapalat"/>
          <w:b/>
        </w:rPr>
      </w:pPr>
      <w:r w:rsidRPr="009044F1">
        <w:rPr>
          <w:rFonts w:ascii="GHEA Grapalat" w:hAnsi="GHEA Grapalat"/>
          <w:b/>
        </w:rPr>
        <w:t xml:space="preserve">9. ЗАКЛЮЧЕНИЕ ДОГОВОРА </w:t>
      </w:r>
    </w:p>
    <w:p w14:paraId="0B62BE6B"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62FC7BD"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w:t>
      </w:r>
      <w:r w:rsidRPr="009044F1">
        <w:rPr>
          <w:rFonts w:ascii="GHEA Grapalat" w:hAnsi="GHEA Grapalat"/>
        </w:rPr>
        <w:lastRenderedPageBreak/>
        <w:t>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520E98B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504A1E2"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DC31DEF"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е </w:t>
      </w:r>
      <w:r w:rsidRPr="00DF59E9">
        <w:rPr>
          <w:rFonts w:ascii="GHEA Grapalat" w:hAnsi="GHEA Grapalat"/>
        </w:rPr>
        <w:t>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71605AEC"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88D0EB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767B3E00"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710681EE" w14:textId="77777777" w:rsidR="00D20650" w:rsidRPr="009044F1" w:rsidRDefault="00D20650" w:rsidP="00DB498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1B37216" w14:textId="77777777" w:rsidR="00D20650" w:rsidRDefault="00D20650" w:rsidP="00DB4988">
      <w:pPr>
        <w:widowControl w:val="0"/>
        <w:jc w:val="center"/>
        <w:rPr>
          <w:rFonts w:ascii="GHEA Grapalat" w:hAnsi="GHEA Grapalat"/>
          <w:b/>
        </w:rPr>
      </w:pPr>
    </w:p>
    <w:p w14:paraId="7C2C7BBF" w14:textId="77777777" w:rsidR="00D20650" w:rsidRPr="009044F1" w:rsidRDefault="00D20650" w:rsidP="00DB4988">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 xml:space="preserve">Я </w:t>
      </w:r>
      <w:r w:rsidRPr="009044F1">
        <w:rPr>
          <w:rFonts w:ascii="GHEA Grapalat" w:hAnsi="GHEA Grapalat"/>
          <w:b/>
        </w:rPr>
        <w:t xml:space="preserve">ДОГОВОРА </w:t>
      </w:r>
    </w:p>
    <w:p w14:paraId="519452B6" w14:textId="77777777" w:rsidR="00D20650" w:rsidRDefault="00D20650" w:rsidP="00DB4988">
      <w:pPr>
        <w:widowControl w:val="0"/>
        <w:tabs>
          <w:tab w:val="left" w:pos="993"/>
        </w:tabs>
        <w:ind w:firstLine="284"/>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w:t>
      </w:r>
      <w:r>
        <w:rPr>
          <w:rFonts w:ascii="GHEA Grapalat" w:hAnsi="GHEA Grapalat"/>
          <w:color w:val="000000" w:themeColor="text1"/>
        </w:rPr>
        <w:t xml:space="preserve">я </w:t>
      </w:r>
      <w:r w:rsidRPr="00681C1F">
        <w:rPr>
          <w:rFonts w:ascii="GHEA Grapalat" w:hAnsi="GHEA Grapalat"/>
          <w:color w:val="000000" w:themeColor="text1"/>
        </w:rPr>
        <w:t xml:space="preserve">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rPr>
        <w:t>.</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w:t>
      </w:r>
      <w:r>
        <w:rPr>
          <w:rFonts w:ascii="GHEA Grapalat" w:hAnsi="GHEA Grapalat"/>
          <w:color w:val="000000" w:themeColor="text1"/>
        </w:rPr>
        <w:t>е</w:t>
      </w:r>
      <w:r w:rsidRPr="00681C1F">
        <w:rPr>
          <w:rFonts w:ascii="GHEA Grapalat" w:hAnsi="GHEA Grapalat"/>
          <w:color w:val="000000" w:themeColor="text1"/>
        </w:rPr>
        <w:t xml:space="preserve">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sidRPr="00077E7F">
        <w:rPr>
          <w:rFonts w:ascii="GHEA Grapalat" w:hAnsi="GHEA Grapalat"/>
          <w:color w:val="000000" w:themeColor="text1"/>
          <w:sz w:val="28"/>
          <w:szCs w:val="28"/>
          <w:vertAlign w:val="superscript"/>
        </w:rPr>
        <w:t>11</w:t>
      </w:r>
      <w:r>
        <w:rPr>
          <w:rFonts w:ascii="GHEA Grapalat" w:hAnsi="GHEA Grapalat"/>
          <w:color w:val="000000" w:themeColor="text1"/>
          <w:sz w:val="28"/>
          <w:szCs w:val="28"/>
          <w:vertAlign w:val="superscript"/>
        </w:rPr>
        <w:t>.</w:t>
      </w:r>
      <w:r w:rsidRPr="00077E7F">
        <w:rPr>
          <w:rFonts w:ascii="GHEA Grapalat" w:hAnsi="GHEA Grapalat"/>
          <w:color w:val="000000" w:themeColor="text1"/>
          <w:sz w:val="28"/>
          <w:szCs w:val="28"/>
          <w:vertAlign w:val="superscript"/>
        </w:rPr>
        <w:t>1</w:t>
      </w:r>
    </w:p>
    <w:p w14:paraId="4235E190" w14:textId="2E33EC40"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w:t>
      </w:r>
      <w:r w:rsidR="006A5E03">
        <w:rPr>
          <w:rFonts w:ascii="GHEA Grapalat" w:hAnsi="GHEA Grapalat"/>
        </w:rPr>
        <w:t>10</w:t>
      </w:r>
      <w:r w:rsidRPr="00692995">
        <w:rPr>
          <w:rStyle w:val="FootnoteReference"/>
          <w:rFonts w:ascii="GHEA Grapalat" w:hAnsi="GHEA Grapalat"/>
        </w:rPr>
        <w:footnoteReference w:customMarkFollows="1" w:id="4"/>
        <w:t>12</w:t>
      </w:r>
      <w:r w:rsidRPr="00692995">
        <w:rPr>
          <w:rFonts w:ascii="GHEA Grapalat" w:hAnsi="GHEA Grapalat"/>
        </w:rPr>
        <w:t xml:space="preserve"> </w:t>
      </w:r>
      <w:r w:rsidRPr="009044F1">
        <w:rPr>
          <w:rFonts w:ascii="GHEA Grapalat" w:hAnsi="GHEA Grapalat"/>
        </w:rPr>
        <w:t xml:space="preserve">процентов от цены </w:t>
      </w:r>
      <w:r>
        <w:rPr>
          <w:rFonts w:ascii="GHEA Grapalat" w:hAnsi="GHEA Grapalat"/>
        </w:rPr>
        <w:lastRenderedPageBreak/>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5"/>
        <w:t>13</w:t>
      </w:r>
      <w:r>
        <w:rPr>
          <w:rFonts w:ascii="GHEA Grapalat" w:hAnsi="GHEA Grapalat"/>
        </w:rPr>
        <w:t>.</w:t>
      </w:r>
    </w:p>
    <w:p w14:paraId="281B3C29" w14:textId="77777777" w:rsidR="00D20650" w:rsidRPr="00375987" w:rsidRDefault="00D20650" w:rsidP="00DB4988">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7DFCB7C" w14:textId="77777777" w:rsidR="00D20650" w:rsidRDefault="00D20650" w:rsidP="00DB4988">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F8E1EAE" w14:textId="77777777" w:rsidR="00D20650" w:rsidRPr="00FF1970" w:rsidRDefault="00D20650" w:rsidP="00DB4988">
      <w:pPr>
        <w:widowControl w:val="0"/>
        <w:tabs>
          <w:tab w:val="left" w:pos="1276"/>
        </w:tabs>
        <w:ind w:firstLine="567"/>
        <w:jc w:val="both"/>
        <w:rPr>
          <w:rFonts w:ascii="GHEA Grapalat" w:hAnsi="GHEA Grapalat"/>
          <w:lang w:val="hy-AM"/>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 xml:space="preserve">е </w:t>
      </w:r>
      <w:r w:rsidRPr="009044F1">
        <w:rPr>
          <w:rFonts w:ascii="GHEA Grapalat" w:hAnsi="GHEA Grapalat"/>
        </w:rPr>
        <w:t>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на момент возникновения правомочия по заключению договора</w:t>
      </w:r>
      <w:r>
        <w:rPr>
          <w:rFonts w:ascii="GHEA Grapalat" w:hAnsi="GHEA Grapalat"/>
          <w:lang w:val="hy-AM"/>
        </w:rPr>
        <w:t>:</w:t>
      </w:r>
    </w:p>
    <w:p w14:paraId="2A3BA964" w14:textId="77777777" w:rsidR="00D20650" w:rsidRPr="00D32092" w:rsidRDefault="00D20650" w:rsidP="00DB4988">
      <w:pPr>
        <w:widowControl w:val="0"/>
        <w:tabs>
          <w:tab w:val="left" w:pos="1276"/>
        </w:tabs>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w:t>
      </w:r>
      <w:r>
        <w:rPr>
          <w:rFonts w:ascii="GHEA Grapalat" w:hAnsi="GHEA Grapalat" w:cs="Sylfaen"/>
        </w:rPr>
        <w:t>е</w:t>
      </w:r>
      <w:r w:rsidRPr="000811C1">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6062DFDF" w14:textId="77777777" w:rsidR="00D20650" w:rsidRPr="009044F1" w:rsidRDefault="00D20650" w:rsidP="00DB498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 xml:space="preserve">заключенный договор расторгается по части какого-либо лота вследствие его </w:t>
      </w:r>
      <w:r w:rsidRPr="009044F1">
        <w:rPr>
          <w:rFonts w:ascii="GHEA Grapalat" w:hAnsi="GHEA Grapalat"/>
        </w:rPr>
        <w:lastRenderedPageBreak/>
        <w:t>неисполнения или ненадлежащего исполнения, то обеспечени</w:t>
      </w:r>
      <w:r>
        <w:rPr>
          <w:rFonts w:ascii="GHEA Grapalat" w:hAnsi="GHEA Grapalat"/>
        </w:rPr>
        <w:t xml:space="preserve">е </w:t>
      </w:r>
      <w:r w:rsidRPr="009044F1">
        <w:rPr>
          <w:rFonts w:ascii="GHEA Grapalat" w:hAnsi="GHEA Grapalat"/>
        </w:rPr>
        <w:t>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C33521E" w14:textId="77777777" w:rsidR="00D20650" w:rsidRDefault="00D20650" w:rsidP="00DB4988">
      <w:pPr>
        <w:widowControl w:val="0"/>
        <w:tabs>
          <w:tab w:val="left" w:pos="1134"/>
        </w:tabs>
        <w:ind w:firstLine="567"/>
        <w:jc w:val="both"/>
        <w:rPr>
          <w:ins w:id="11"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7E21626"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6778940F"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17D4DEA4" w14:textId="77777777" w:rsidR="00D20650" w:rsidRPr="00F65EB5"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5C6DEF3A" w14:textId="77777777" w:rsidR="00D20650" w:rsidRPr="0088759A" w:rsidRDefault="00D20650" w:rsidP="00DB498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007F6003" w14:textId="77777777" w:rsidR="00D20650" w:rsidRDefault="00D20650" w:rsidP="00DB4988">
      <w:pPr>
        <w:widowControl w:val="0"/>
        <w:tabs>
          <w:tab w:val="left" w:pos="1134"/>
        </w:tabs>
        <w:ind w:firstLine="567"/>
        <w:jc w:val="both"/>
        <w:rPr>
          <w:rFonts w:ascii="GHEA Grapalat" w:hAnsi="GHEA Grapalat"/>
        </w:rPr>
      </w:pPr>
    </w:p>
    <w:p w14:paraId="319301B2" w14:textId="77777777" w:rsidR="00D20650" w:rsidRDefault="00D20650" w:rsidP="00DB4988">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FB4E2C1" w14:textId="77777777" w:rsidR="00D20650" w:rsidRPr="009044F1" w:rsidRDefault="00D20650" w:rsidP="00DB4988">
      <w:pPr>
        <w:rPr>
          <w:rFonts w:ascii="GHEA Grapalat" w:hAnsi="GHEA Grapalat" w:cs="Arial"/>
          <w:b/>
        </w:rPr>
      </w:pPr>
    </w:p>
    <w:p w14:paraId="096BEA55"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098371"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404413E"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6"/>
        <w:t>14</w:t>
      </w:r>
      <w:r w:rsidRPr="009044F1">
        <w:rPr>
          <w:rFonts w:ascii="GHEA Grapalat" w:hAnsi="GHEA Grapalat"/>
        </w:rPr>
        <w:t>.</w:t>
      </w:r>
    </w:p>
    <w:p w14:paraId="1247D466"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8ABFD9B" w14:textId="77777777" w:rsidR="00D20650" w:rsidRPr="00D3436F" w:rsidRDefault="00D20650" w:rsidP="00DB4988">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292D1820" w14:textId="77777777" w:rsidR="00D20650" w:rsidRPr="00F62714" w:rsidRDefault="00D20650" w:rsidP="00DB4988">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2033DEB" w14:textId="77777777" w:rsidR="00D20650" w:rsidRPr="009044F1" w:rsidRDefault="00D20650" w:rsidP="00DB4988">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16B465A" w14:textId="77777777" w:rsidR="00D20650" w:rsidRDefault="00D20650" w:rsidP="00DB4988">
      <w:pPr>
        <w:rPr>
          <w:rFonts w:ascii="GHEA Grapalat" w:hAnsi="GHEA Grapalat"/>
          <w:b/>
        </w:rPr>
      </w:pPr>
    </w:p>
    <w:p w14:paraId="5B76A656" w14:textId="77777777" w:rsidR="00D20650" w:rsidRPr="009044F1" w:rsidRDefault="00D20650" w:rsidP="00DB4988">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71D8218F" w14:textId="77777777" w:rsidR="00D20650" w:rsidRPr="00216702" w:rsidRDefault="00D20650" w:rsidP="00DB498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B8C4F82" w14:textId="77777777" w:rsidR="00D20650" w:rsidRDefault="00D20650" w:rsidP="00DB498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D2D8B7" w14:textId="77777777" w:rsidR="00D20650" w:rsidRDefault="00D20650" w:rsidP="00DB498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3D09795" w14:textId="77777777" w:rsidR="00D20650" w:rsidRDefault="00D20650" w:rsidP="00DB498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4540454" w14:textId="77777777" w:rsidR="00D20650" w:rsidRPr="00996C18" w:rsidRDefault="00D20650" w:rsidP="00DB4988">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636ABC9"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690A60"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BFBBDF"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897404A"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D8A2E67" w14:textId="77777777" w:rsidR="00D20650" w:rsidRPr="00570BBD" w:rsidRDefault="00D20650" w:rsidP="00DB498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922DEE3" w14:textId="77777777" w:rsidR="00D20650" w:rsidRDefault="00D20650" w:rsidP="00DB498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9CD9085" w14:textId="77777777" w:rsidR="00D20650" w:rsidRPr="00570BBD" w:rsidRDefault="00D20650" w:rsidP="00DB498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E2E00ED" w14:textId="77777777" w:rsidR="00D20650" w:rsidRPr="00570BBD" w:rsidRDefault="00D20650" w:rsidP="00DB498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5E6704B" w14:textId="77777777" w:rsidR="00D20650" w:rsidRPr="00570BBD" w:rsidRDefault="00D20650" w:rsidP="00DB498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w:t>
      </w:r>
      <w:r w:rsidRPr="00570BBD">
        <w:rPr>
          <w:rFonts w:ascii="GHEA Grapalat" w:hAnsi="GHEA Grapalat"/>
        </w:rPr>
        <w:lastRenderedPageBreak/>
        <w:t>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46ED22E" w14:textId="77777777" w:rsidR="00D20650" w:rsidRDefault="00D20650" w:rsidP="00DB498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A81D587" w14:textId="77777777" w:rsidR="00D20650" w:rsidRPr="00570BBD" w:rsidRDefault="00D20650" w:rsidP="00DB498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51E952F7" w14:textId="77777777" w:rsidR="00D20650" w:rsidRPr="00570BBD" w:rsidRDefault="00D20650" w:rsidP="00DB498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F20AD09" w14:textId="77777777" w:rsidR="00D20650" w:rsidRPr="00570BBD" w:rsidRDefault="00D20650" w:rsidP="00DB498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39B3446" w14:textId="77777777" w:rsidR="00D20650" w:rsidRPr="00570BBD" w:rsidRDefault="00D20650" w:rsidP="00DB498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4311A9A" w14:textId="77777777" w:rsidR="00D20650" w:rsidRPr="00570BBD" w:rsidRDefault="00D20650" w:rsidP="00DB498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AD65020" w14:textId="77777777" w:rsidR="00D20650" w:rsidRPr="00570BBD" w:rsidRDefault="00D20650" w:rsidP="00DB498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ACCAEB8"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957B38B"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48FA826" w14:textId="77777777" w:rsidR="00D20650" w:rsidRPr="00570BBD" w:rsidRDefault="00D20650" w:rsidP="00DB498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6328CAD" w14:textId="77777777" w:rsidR="00D20650" w:rsidRPr="00570BBD" w:rsidRDefault="00D20650" w:rsidP="00DB498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C4B9EA4" w14:textId="77777777" w:rsidR="00D20650" w:rsidRPr="009044F1" w:rsidRDefault="00D20650" w:rsidP="00DB4988">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 xml:space="preserve">тавки государственных пошлин, взимаемых за обжалование, </w:t>
      </w:r>
      <w:r w:rsidRPr="00570BBD">
        <w:rPr>
          <w:rFonts w:ascii="GHEA Grapalat" w:hAnsi="GHEA Grapalat"/>
        </w:rPr>
        <w:lastRenderedPageBreak/>
        <w:t>установлены законом "О государственной пошлине".</w:t>
      </w:r>
    </w:p>
    <w:p w14:paraId="0C11D299" w14:textId="77777777" w:rsidR="00D20650" w:rsidRPr="009044F1" w:rsidRDefault="00D20650" w:rsidP="00DB4988">
      <w:pPr>
        <w:widowControl w:val="0"/>
        <w:jc w:val="both"/>
        <w:rPr>
          <w:rFonts w:ascii="GHEA Grapalat" w:hAnsi="GHEA Grapalat" w:cs="Sylfaen"/>
          <w:b/>
        </w:rPr>
      </w:pPr>
    </w:p>
    <w:p w14:paraId="22C8E2F8" w14:textId="77777777" w:rsidR="00D20650" w:rsidRDefault="00D20650" w:rsidP="00DB4988">
      <w:pPr>
        <w:rPr>
          <w:rFonts w:ascii="GHEA Grapalat" w:hAnsi="GHEA Grapalat"/>
          <w:b/>
        </w:rPr>
      </w:pPr>
    </w:p>
    <w:p w14:paraId="0FB7FE17" w14:textId="77777777" w:rsidR="00D20650" w:rsidRPr="00374F4A" w:rsidRDefault="00D20650" w:rsidP="00DB4988">
      <w:pPr>
        <w:widowControl w:val="0"/>
        <w:jc w:val="center"/>
        <w:rPr>
          <w:rFonts w:ascii="GHEA Grapalat" w:hAnsi="GHEA Grapalat"/>
          <w:b/>
        </w:rPr>
      </w:pPr>
      <w:r w:rsidRPr="009044F1">
        <w:rPr>
          <w:rFonts w:ascii="GHEA Grapalat" w:hAnsi="GHEA Grapalat"/>
          <w:b/>
        </w:rPr>
        <w:t>ЧАСТЬ II</w:t>
      </w:r>
    </w:p>
    <w:p w14:paraId="209B8276" w14:textId="77777777" w:rsidR="00D20650" w:rsidRPr="00374F4A" w:rsidRDefault="00D20650" w:rsidP="00DB4988">
      <w:pPr>
        <w:widowControl w:val="0"/>
        <w:jc w:val="center"/>
        <w:rPr>
          <w:rFonts w:ascii="GHEA Grapalat" w:hAnsi="GHEA Grapalat"/>
          <w:b/>
        </w:rPr>
      </w:pPr>
    </w:p>
    <w:p w14:paraId="08E8B4FF" w14:textId="77777777" w:rsidR="00D20650" w:rsidRPr="009044F1" w:rsidRDefault="00D20650" w:rsidP="00DB4988">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14:paraId="62746317" w14:textId="77777777" w:rsidR="00D20650" w:rsidRPr="009044F1" w:rsidRDefault="00D20650" w:rsidP="00DB4988">
      <w:pPr>
        <w:widowControl w:val="0"/>
        <w:jc w:val="center"/>
        <w:rPr>
          <w:rFonts w:ascii="GHEA Grapalat" w:hAnsi="GHEA Grapalat"/>
        </w:rPr>
      </w:pPr>
    </w:p>
    <w:p w14:paraId="260A5BFF" w14:textId="77777777" w:rsidR="00D20650" w:rsidRPr="009044F1" w:rsidRDefault="00D20650" w:rsidP="00DB4988">
      <w:pPr>
        <w:widowControl w:val="0"/>
        <w:jc w:val="center"/>
        <w:rPr>
          <w:rFonts w:ascii="GHEA Grapalat" w:hAnsi="GHEA Grapalat"/>
          <w:b/>
        </w:rPr>
      </w:pPr>
      <w:r w:rsidRPr="009044F1">
        <w:rPr>
          <w:rFonts w:ascii="GHEA Grapalat" w:hAnsi="GHEA Grapalat"/>
          <w:b/>
        </w:rPr>
        <w:t>1. ОБЩИЕ ПОЛОЖЕНИЯ</w:t>
      </w:r>
    </w:p>
    <w:p w14:paraId="76781C07"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8D822F0" w14:textId="77777777" w:rsidR="00D20650" w:rsidRPr="009044F1" w:rsidRDefault="00D20650" w:rsidP="00DB498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6C14EB2" w14:textId="77777777" w:rsidR="00D20650" w:rsidRDefault="00D20650" w:rsidP="00DB498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10F4BFBC" w14:textId="77777777" w:rsidR="00D20650" w:rsidRPr="009044F1" w:rsidRDefault="00D20650" w:rsidP="00DB4988">
      <w:pPr>
        <w:widowControl w:val="0"/>
        <w:jc w:val="center"/>
        <w:rPr>
          <w:rFonts w:ascii="GHEA Grapalat" w:hAnsi="GHEA Grapalat"/>
          <w:b/>
        </w:rPr>
      </w:pPr>
      <w:r w:rsidRPr="009044F1">
        <w:rPr>
          <w:rFonts w:ascii="GHEA Grapalat" w:hAnsi="GHEA Grapalat"/>
          <w:b/>
        </w:rPr>
        <w:t>2. ЗАЯВКА НА ПРОЦЕДУРУ</w:t>
      </w:r>
    </w:p>
    <w:p w14:paraId="186C4433" w14:textId="77777777" w:rsidR="00D20650" w:rsidRPr="009044F1" w:rsidRDefault="00D20650" w:rsidP="00DB4988">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C811526" w14:textId="77777777" w:rsidR="00D20650" w:rsidRPr="009044F1" w:rsidRDefault="00D20650" w:rsidP="00DB4988">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4F150442" w14:textId="77777777" w:rsidR="00D20650" w:rsidRPr="000811C1" w:rsidRDefault="00D20650" w:rsidP="00DB4988">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4512D51" w14:textId="77777777" w:rsidR="00D20650"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6944785B" w14:textId="77777777" w:rsidR="00D20650" w:rsidRPr="00D3436F" w:rsidRDefault="00D20650" w:rsidP="00DB4988">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7"/>
        <w:t>15</w:t>
      </w:r>
    </w:p>
    <w:p w14:paraId="20147043" w14:textId="77777777" w:rsidR="00D20650" w:rsidRDefault="00D20650" w:rsidP="00DB4988">
      <w:pPr>
        <w:rPr>
          <w:rFonts w:ascii="GHEA Grapalat" w:hAnsi="GHEA Grapalat"/>
          <w:b/>
        </w:rPr>
      </w:pPr>
      <w:r>
        <w:rPr>
          <w:rFonts w:ascii="GHEA Grapalat" w:hAnsi="GHEA Grapalat"/>
          <w:b/>
        </w:rPr>
        <w:br w:type="page"/>
      </w:r>
    </w:p>
    <w:p w14:paraId="4B236AF8" w14:textId="77777777" w:rsidR="00D20650" w:rsidRPr="00366698" w:rsidRDefault="00D20650" w:rsidP="00DB4988">
      <w:pPr>
        <w:pStyle w:val="HTMLPreformatted"/>
        <w:shd w:val="clear" w:color="auto" w:fill="F8F9FA"/>
        <w:tabs>
          <w:tab w:val="left" w:pos="9922"/>
        </w:tabs>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 xml:space="preserve">2.5.  по </w:t>
      </w:r>
      <w:r w:rsidRPr="00366698">
        <w:rPr>
          <w:rStyle w:val="y2iqfc"/>
          <w:rFonts w:ascii="GHEA Grapalat" w:hAnsi="GHEA Grapalat"/>
          <w:color w:val="1F1F1F"/>
          <w:sz w:val="24"/>
          <w:szCs w:val="24"/>
          <w:lang w:val="ru-RU"/>
        </w:rPr>
        <w:t>пункту 2.4.1 части 1 настоящего приглашения.</w:t>
      </w:r>
    </w:p>
    <w:p w14:paraId="28CB9884"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25A6D36D"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2) сведения, предусмотренные подпунктом 2,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1.1 и документы, предусмотренные этим подпунктом,</w:t>
      </w:r>
    </w:p>
    <w:p w14:paraId="0C09BD6A" w14:textId="77777777" w:rsidR="00D20650" w:rsidRPr="00366698" w:rsidRDefault="00D20650" w:rsidP="00DB4988">
      <w:pPr>
        <w:pStyle w:val="HTMLPreformatted"/>
        <w:shd w:val="clear" w:color="auto" w:fill="F8F9FA"/>
        <w:tabs>
          <w:tab w:val="clear" w:pos="10076"/>
          <w:tab w:val="left" w:pos="9922"/>
        </w:tabs>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3) сведения о выполнении требований, установленных подпунктом 3, согласно приложению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1.2 и документам, предусмотренным этим подпунктом,</w:t>
      </w:r>
    </w:p>
    <w:p w14:paraId="6CB4438D" w14:textId="77777777" w:rsidR="00D20650" w:rsidRPr="008C1FF8" w:rsidRDefault="00D20650" w:rsidP="00DB4988">
      <w:pPr>
        <w:pStyle w:val="HTMLPreformatted"/>
        <w:shd w:val="clear" w:color="auto" w:fill="F8F9FA"/>
        <w:tabs>
          <w:tab w:val="clear" w:pos="10076"/>
          <w:tab w:val="left" w:pos="9922"/>
        </w:tabs>
        <w:rPr>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4) ) сведения, предусмотренные подпунктом 4, в соответствии с приложением </w:t>
      </w:r>
      <w:r w:rsidRPr="00366698">
        <w:rPr>
          <w:rStyle w:val="y2iqfc"/>
          <w:rFonts w:ascii="GHEA Grapalat" w:hAnsi="GHEA Grapalat"/>
          <w:color w:val="1F1F1F"/>
          <w:sz w:val="24"/>
          <w:szCs w:val="24"/>
        </w:rPr>
        <w:t>N</w:t>
      </w:r>
      <w:r w:rsidRPr="00366698">
        <w:rPr>
          <w:rStyle w:val="y2iqfc"/>
          <w:rFonts w:ascii="GHEA Grapalat" w:hAnsi="GHEA Grapalat"/>
          <w:color w:val="1F1F1F"/>
          <w:sz w:val="24"/>
          <w:szCs w:val="24"/>
          <w:lang w:val="ru-RU"/>
        </w:rPr>
        <w:t xml:space="preserve"> 1.3 и требуемые им документы.</w:t>
      </w:r>
    </w:p>
    <w:p w14:paraId="5A907354" w14:textId="77777777" w:rsidR="00D20650" w:rsidRDefault="00D20650" w:rsidP="00DB4988">
      <w:pPr>
        <w:widowControl w:val="0"/>
        <w:tabs>
          <w:tab w:val="left" w:pos="1134"/>
        </w:tabs>
        <w:ind w:firstLine="540"/>
        <w:jc w:val="both"/>
        <w:rPr>
          <w:rFonts w:ascii="GHEA Grapalat" w:hAnsi="GHEA Grapalat"/>
          <w:b/>
        </w:rPr>
      </w:pPr>
    </w:p>
    <w:p w14:paraId="72A54823" w14:textId="77777777" w:rsidR="00D20650" w:rsidRPr="009044F1" w:rsidRDefault="00D20650" w:rsidP="00DB4988">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49CD52C3" w14:textId="77777777" w:rsidR="00D20650" w:rsidRPr="004B4D36" w:rsidRDefault="00D20650" w:rsidP="00DB4988">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64ECD9FB" w14:textId="77777777" w:rsidR="00D20650" w:rsidRPr="009044F1" w:rsidRDefault="00D20650" w:rsidP="00DB4988">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D735589" w14:textId="77777777" w:rsidR="00D20650" w:rsidRDefault="00D20650" w:rsidP="00DB4988">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CA5636C" w14:textId="77777777" w:rsidR="00D20650" w:rsidRPr="00374F4A" w:rsidRDefault="00D20650" w:rsidP="00DB498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FE433C5" w14:textId="009C2F48" w:rsidR="00D20650" w:rsidRPr="00374F4A" w:rsidRDefault="00D20650" w:rsidP="00DB4988">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BA2ADE">
        <w:rPr>
          <w:rFonts w:ascii="GHEA Grapalat" w:hAnsi="GHEA Grapalat"/>
          <w:sz w:val="24"/>
          <w:szCs w:val="24"/>
        </w:rPr>
        <w:t>EQ-BMKHTSDZB-</w:t>
      </w:r>
      <w:r w:rsidR="00EC451E">
        <w:rPr>
          <w:rFonts w:ascii="GHEA Grapalat" w:hAnsi="GHEA Grapalat"/>
          <w:sz w:val="24"/>
          <w:szCs w:val="24"/>
        </w:rPr>
        <w:t>26/37</w:t>
      </w:r>
    </w:p>
    <w:p w14:paraId="20A3116B" w14:textId="77777777" w:rsidR="00D20650" w:rsidRDefault="00D20650" w:rsidP="00DB4988">
      <w:pPr>
        <w:widowControl w:val="0"/>
        <w:jc w:val="center"/>
        <w:rPr>
          <w:rFonts w:ascii="GHEA Grapalat" w:hAnsi="GHEA Grapalat" w:cs="Sylfaen"/>
          <w:b/>
        </w:rPr>
      </w:pPr>
    </w:p>
    <w:p w14:paraId="2ADFEB4C" w14:textId="77777777" w:rsidR="00D20650" w:rsidRPr="00374F4A" w:rsidRDefault="00D20650" w:rsidP="00DB4988">
      <w:pPr>
        <w:widowControl w:val="0"/>
        <w:jc w:val="center"/>
        <w:rPr>
          <w:rFonts w:ascii="GHEA Grapalat" w:hAnsi="GHEA Grapalat" w:cs="Sylfaen"/>
          <w:b/>
        </w:rPr>
      </w:pPr>
    </w:p>
    <w:p w14:paraId="6B5289A4" w14:textId="77777777" w:rsidR="00D20650" w:rsidRPr="00374F4A" w:rsidRDefault="00D20650" w:rsidP="00DB4988">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7739E9" w14:textId="77777777" w:rsidR="00D20650" w:rsidRPr="00374F4A" w:rsidRDefault="00D20650" w:rsidP="00DB4988">
      <w:pPr>
        <w:pStyle w:val="Heading6"/>
        <w:keepNext w:val="0"/>
        <w:widowControl w:val="0"/>
        <w:spacing w:before="0"/>
        <w:jc w:val="center"/>
        <w:rPr>
          <w:rFonts w:ascii="GHEA Grapalat" w:hAnsi="GHEA Grapalat" w:cs="Arial"/>
          <w:color w:val="auto"/>
        </w:rPr>
      </w:pPr>
      <w:r w:rsidRPr="00374F4A">
        <w:rPr>
          <w:rFonts w:ascii="GHEA Grapalat" w:hAnsi="GHEA Grapalat"/>
          <w:color w:val="auto"/>
        </w:rPr>
        <w:t xml:space="preserve">на участие в открытом конкурсе </w:t>
      </w:r>
    </w:p>
    <w:p w14:paraId="70F577AF" w14:textId="77777777" w:rsidR="00D20650" w:rsidRPr="00374F4A" w:rsidRDefault="00D20650" w:rsidP="00DB4988">
      <w:pPr>
        <w:widowControl w:val="0"/>
        <w:jc w:val="center"/>
        <w:rPr>
          <w:rFonts w:ascii="GHEA Grapalat" w:hAnsi="GHEA Grapalat"/>
        </w:rPr>
      </w:pPr>
    </w:p>
    <w:p w14:paraId="13FD5ED3" w14:textId="77777777" w:rsidR="00D20650" w:rsidRPr="00C4157A" w:rsidRDefault="00D20650" w:rsidP="00DB498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A2B8E01" w14:textId="77777777" w:rsidR="00D20650" w:rsidRPr="000C1746" w:rsidRDefault="00D20650" w:rsidP="00DB4988">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73F3B5E5" w14:textId="77777777" w:rsidR="00D20650" w:rsidRPr="00DA5EA0" w:rsidRDefault="00D20650" w:rsidP="00DB498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7960401" w14:textId="77777777" w:rsidR="00D20650" w:rsidRPr="000C1746" w:rsidRDefault="00D20650" w:rsidP="00DB4988">
      <w:pPr>
        <w:ind w:left="4395"/>
        <w:jc w:val="both"/>
        <w:rPr>
          <w:rFonts w:ascii="GHEA Grapalat" w:hAnsi="GHEA Grapalat" w:cs="Sylfaen"/>
          <w:sz w:val="16"/>
        </w:rPr>
      </w:pPr>
      <w:r w:rsidRPr="000C1746">
        <w:rPr>
          <w:rFonts w:ascii="GHEA Grapalat" w:hAnsi="GHEA Grapalat"/>
          <w:sz w:val="16"/>
        </w:rPr>
        <w:t>номер лота (лотов)</w:t>
      </w:r>
    </w:p>
    <w:p w14:paraId="01249746" w14:textId="4B8951C3" w:rsidR="00D20650" w:rsidRPr="00BD0FD1" w:rsidRDefault="00D20650" w:rsidP="00DB498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BA2ADE">
        <w:rPr>
          <w:rFonts w:ascii="GHEA Grapalat" w:hAnsi="GHEA Grapalat"/>
        </w:rPr>
        <w:t>EQ-BMKHTSDZB-</w:t>
      </w:r>
      <w:r w:rsidR="00EC451E">
        <w:rPr>
          <w:rFonts w:ascii="GHEA Grapalat" w:hAnsi="GHEA Grapalat"/>
        </w:rPr>
        <w:t>26/37</w:t>
      </w:r>
      <w:r>
        <w:rPr>
          <w:rFonts w:ascii="GHEA Grapalat" w:hAnsi="GHEA Grapalat"/>
        </w:rPr>
        <w:t>"</w:t>
      </w:r>
    </w:p>
    <w:p w14:paraId="73CC0409" w14:textId="77777777" w:rsidR="00D20650" w:rsidRPr="00C4157A" w:rsidRDefault="00D20650" w:rsidP="00DB4988">
      <w:pPr>
        <w:ind w:left="1560"/>
        <w:jc w:val="both"/>
        <w:rPr>
          <w:rFonts w:ascii="GHEA Grapalat" w:hAnsi="GHEA Grapalat"/>
          <w:sz w:val="20"/>
        </w:rPr>
      </w:pPr>
      <w:r w:rsidRPr="000C1746">
        <w:rPr>
          <w:rFonts w:ascii="GHEA Grapalat" w:hAnsi="GHEA Grapalat"/>
          <w:sz w:val="16"/>
        </w:rPr>
        <w:t>наименование заказчика</w:t>
      </w:r>
    </w:p>
    <w:p w14:paraId="74C3C288" w14:textId="77777777" w:rsidR="00D20650" w:rsidRPr="00DA5EA0" w:rsidRDefault="00D20650" w:rsidP="00DB4988">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50ACB21" w14:textId="77777777" w:rsidR="00D20650" w:rsidRPr="002B75BF" w:rsidRDefault="00D20650" w:rsidP="00DB498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A1F5DDE" w14:textId="77777777" w:rsidR="00D20650" w:rsidRPr="000C1746" w:rsidRDefault="00D20650" w:rsidP="00DB4988">
      <w:pPr>
        <w:ind w:left="1843"/>
        <w:jc w:val="both"/>
        <w:rPr>
          <w:rFonts w:ascii="GHEA Grapalat" w:hAnsi="GHEA Grapalat" w:cs="Sylfaen"/>
          <w:sz w:val="16"/>
        </w:rPr>
      </w:pPr>
      <w:r w:rsidRPr="000C1746">
        <w:rPr>
          <w:rFonts w:ascii="GHEA Grapalat" w:hAnsi="GHEA Grapalat"/>
          <w:sz w:val="16"/>
        </w:rPr>
        <w:t>наименование участника</w:t>
      </w:r>
    </w:p>
    <w:p w14:paraId="0061064A" w14:textId="77777777" w:rsidR="00D20650" w:rsidRPr="00DA5EA0" w:rsidRDefault="00D20650" w:rsidP="00DB498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253AE2EE" w14:textId="77777777" w:rsidR="00D20650" w:rsidRPr="000C1746" w:rsidRDefault="00D20650" w:rsidP="00DB4988">
      <w:pPr>
        <w:ind w:left="4111"/>
        <w:jc w:val="both"/>
        <w:rPr>
          <w:rFonts w:ascii="GHEA Grapalat" w:hAnsi="GHEA Grapalat" w:cs="Arial"/>
          <w:sz w:val="16"/>
        </w:rPr>
      </w:pPr>
      <w:r w:rsidRPr="000C1746">
        <w:rPr>
          <w:rFonts w:ascii="GHEA Grapalat" w:hAnsi="GHEA Grapalat"/>
          <w:sz w:val="16"/>
        </w:rPr>
        <w:t>наименование страны</w:t>
      </w:r>
    </w:p>
    <w:p w14:paraId="5F209815" w14:textId="77777777" w:rsidR="00D20650" w:rsidRDefault="00D20650" w:rsidP="00DB4988">
      <w:pPr>
        <w:jc w:val="both"/>
        <w:rPr>
          <w:rFonts w:ascii="GHEA Grapalat" w:hAnsi="GHEA Grapalat"/>
        </w:rPr>
      </w:pPr>
    </w:p>
    <w:p w14:paraId="00773AC5" w14:textId="77777777" w:rsidR="00D20650" w:rsidRDefault="00D20650" w:rsidP="00DB4988">
      <w:pPr>
        <w:jc w:val="both"/>
        <w:rPr>
          <w:rFonts w:ascii="GHEA Grapalat" w:hAnsi="GHEA Grapalat"/>
        </w:rPr>
      </w:pPr>
      <w:r>
        <w:rPr>
          <w:rFonts w:ascii="GHEA Grapalat" w:hAnsi="GHEA Grapalat"/>
        </w:rPr>
        <w:t>Данные       ----------------------------------------  следующие:</w:t>
      </w:r>
    </w:p>
    <w:p w14:paraId="79164292" w14:textId="77777777" w:rsidR="00D20650" w:rsidRPr="000811C1" w:rsidRDefault="00D20650" w:rsidP="00DB4988">
      <w:pPr>
        <w:ind w:left="1843"/>
        <w:rPr>
          <w:rFonts w:ascii="GHEA Grapalat" w:hAnsi="GHEA Grapalat" w:cs="Sylfaen"/>
          <w:sz w:val="16"/>
          <w:lang w:val="hy-AM"/>
        </w:rPr>
      </w:pPr>
      <w:r w:rsidRPr="000C1746">
        <w:rPr>
          <w:rFonts w:ascii="GHEA Grapalat" w:hAnsi="GHEA Grapalat"/>
          <w:sz w:val="16"/>
        </w:rPr>
        <w:t>наименование участника</w:t>
      </w:r>
    </w:p>
    <w:p w14:paraId="6604E548" w14:textId="77777777" w:rsidR="00D20650" w:rsidRDefault="00D20650" w:rsidP="00DB4988">
      <w:pPr>
        <w:jc w:val="both"/>
        <w:rPr>
          <w:rFonts w:ascii="GHEA Grapalat" w:hAnsi="GHEA Grapalat"/>
        </w:rPr>
      </w:pPr>
    </w:p>
    <w:p w14:paraId="64DCE57A" w14:textId="77777777" w:rsidR="00D20650" w:rsidRPr="00B443ED" w:rsidRDefault="00D20650" w:rsidP="00DB498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095C6FDC" w14:textId="77777777" w:rsidR="00D20650" w:rsidRPr="000C1746" w:rsidRDefault="00D20650" w:rsidP="00DB498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3A3C0C09" w14:textId="77777777" w:rsidR="00D20650" w:rsidRDefault="00D20650" w:rsidP="00DB4988">
      <w:pPr>
        <w:jc w:val="both"/>
        <w:rPr>
          <w:rFonts w:ascii="GHEA Grapalat" w:hAnsi="GHEA Grapalat"/>
        </w:rPr>
      </w:pPr>
    </w:p>
    <w:p w14:paraId="2CA68931" w14:textId="77777777" w:rsidR="00D20650" w:rsidRPr="008E7F24" w:rsidRDefault="00D20650" w:rsidP="00DB498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0BE9E110" w14:textId="77777777" w:rsidR="00D20650" w:rsidRPr="00D3436F" w:rsidRDefault="00D20650" w:rsidP="00DB498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66BE87F" w14:textId="77777777" w:rsidR="00D20650" w:rsidRDefault="00D20650" w:rsidP="00DB4988">
      <w:pPr>
        <w:jc w:val="both"/>
        <w:rPr>
          <w:rFonts w:ascii="GHEA Grapalat" w:hAnsi="GHEA Grapalat"/>
        </w:rPr>
      </w:pPr>
    </w:p>
    <w:p w14:paraId="14C32722" w14:textId="77777777" w:rsidR="00D20650" w:rsidRDefault="00D20650" w:rsidP="00DB498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1DC0F269" w14:textId="77777777" w:rsidR="00D20650" w:rsidRDefault="00D20650" w:rsidP="00DB498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0E205C52" w14:textId="77777777" w:rsidR="00D20650" w:rsidRDefault="00D20650" w:rsidP="00DB4988">
      <w:pPr>
        <w:jc w:val="both"/>
        <w:rPr>
          <w:rFonts w:ascii="GHEA Grapalat" w:hAnsi="GHEA Grapalat"/>
          <w:sz w:val="18"/>
          <w:szCs w:val="18"/>
        </w:rPr>
      </w:pPr>
    </w:p>
    <w:p w14:paraId="0A8275C8" w14:textId="77777777" w:rsidR="00D20650" w:rsidRPr="00B16483" w:rsidRDefault="00D20650" w:rsidP="00DB498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49ED31C7" w14:textId="77777777" w:rsidR="00D20650" w:rsidRDefault="00D20650" w:rsidP="00DB4988">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2B9B7B02" w14:textId="77777777" w:rsidR="00D20650" w:rsidRPr="00D3436F" w:rsidRDefault="00D20650" w:rsidP="00DB4988">
      <w:pPr>
        <w:tabs>
          <w:tab w:val="left" w:pos="7371"/>
        </w:tabs>
        <w:ind w:left="3544" w:firstLine="3"/>
        <w:jc w:val="both"/>
        <w:rPr>
          <w:rFonts w:ascii="GHEA Grapalat" w:hAnsi="GHEA Grapalat"/>
          <w:sz w:val="16"/>
        </w:rPr>
      </w:pPr>
    </w:p>
    <w:p w14:paraId="06CABBCB" w14:textId="77777777" w:rsidR="00D20650" w:rsidRDefault="00D20650" w:rsidP="00DB498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A9319D6" w14:textId="77777777" w:rsidR="00D20650" w:rsidRDefault="00D20650" w:rsidP="00DB4988">
      <w:pPr>
        <w:widowControl w:val="0"/>
        <w:ind w:left="2835"/>
        <w:jc w:val="both"/>
        <w:rPr>
          <w:rFonts w:ascii="GHEA Grapalat" w:hAnsi="GHEA Grapalat"/>
          <w:sz w:val="16"/>
        </w:rPr>
      </w:pPr>
      <w:r>
        <w:rPr>
          <w:rFonts w:ascii="GHEA Grapalat" w:hAnsi="GHEA Grapalat"/>
          <w:sz w:val="16"/>
        </w:rPr>
        <w:t>наименование участника</w:t>
      </w:r>
    </w:p>
    <w:p w14:paraId="6852FE55" w14:textId="77777777" w:rsidR="00D20650" w:rsidRDefault="00D20650" w:rsidP="00DB4988">
      <w:pPr>
        <w:widowControl w:val="0"/>
        <w:ind w:left="2835"/>
        <w:jc w:val="both"/>
        <w:rPr>
          <w:rFonts w:ascii="GHEA Grapalat" w:hAnsi="GHEA Grapalat"/>
          <w:sz w:val="16"/>
        </w:rPr>
      </w:pPr>
    </w:p>
    <w:p w14:paraId="52F3E9AE" w14:textId="77777777" w:rsidR="00D20650" w:rsidRPr="0001546B" w:rsidRDefault="00D20650" w:rsidP="00DB4988">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2589A24" w14:textId="77777777" w:rsidR="00D20650" w:rsidRPr="0001546B" w:rsidRDefault="00D20650" w:rsidP="00DB4988">
      <w:pPr>
        <w:widowControl w:val="0"/>
        <w:ind w:left="2835"/>
        <w:rPr>
          <w:rFonts w:ascii="GHEA Grapalat" w:hAnsi="GHEA Grapalat"/>
          <w:sz w:val="16"/>
        </w:rPr>
      </w:pPr>
      <w:r w:rsidRPr="0001546B">
        <w:rPr>
          <w:rFonts w:ascii="GHEA Grapalat" w:hAnsi="GHEA Grapalat"/>
          <w:sz w:val="16"/>
        </w:rPr>
        <w:t>аименование участника</w:t>
      </w:r>
    </w:p>
    <w:p w14:paraId="4C1E406D" w14:textId="77777777" w:rsidR="00D20650" w:rsidRPr="0001546B" w:rsidRDefault="00D20650" w:rsidP="00DB4988">
      <w:pPr>
        <w:rPr>
          <w:rFonts w:ascii="GHEA Grapalat" w:hAnsi="GHEA Grapalat"/>
          <w:i/>
          <w:sz w:val="16"/>
          <w:vertAlign w:val="superscript"/>
          <w:lang w:val="es-ES"/>
        </w:rPr>
      </w:pPr>
    </w:p>
    <w:p w14:paraId="3F9A7E6C" w14:textId="58EAE7A2" w:rsidR="00D20650" w:rsidRPr="00F738FA" w:rsidRDefault="00D20650" w:rsidP="00DB4988">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Pr>
          <w:rFonts w:ascii="GHEA Grapalat" w:hAnsi="GHEA Grapalat"/>
          <w:color w:val="000000" w:themeColor="text1"/>
          <w:spacing w:val="-4"/>
        </w:rPr>
        <w:t xml:space="preserve"> 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BA2ADE">
        <w:rPr>
          <w:rFonts w:ascii="GHEA Grapalat" w:hAnsi="GHEA Grapalat"/>
        </w:rPr>
        <w:t>EQ-BMKHTSDZB-</w:t>
      </w:r>
      <w:r w:rsidR="00EC451E">
        <w:rPr>
          <w:rFonts w:ascii="GHEA Grapalat" w:hAnsi="GHEA Grapalat"/>
        </w:rPr>
        <w:t>26/37</w:t>
      </w:r>
      <w:r w:rsidRPr="0001546B">
        <w:rPr>
          <w:rFonts w:ascii="GHEA Grapalat" w:hAnsi="GHEA Grapalat"/>
        </w:rPr>
        <w:t>*,</w:t>
      </w:r>
      <w:r>
        <w:rPr>
          <w:rFonts w:ascii="GHEA Grapalat" w:hAnsi="GHEA Grapalat"/>
        </w:rPr>
        <w:t xml:space="preserve"> </w:t>
      </w:r>
      <w:r>
        <w:rPr>
          <w:rFonts w:ascii="GHEA Grapalat" w:hAnsi="GHEA Grapalat"/>
          <w:color w:val="000000" w:themeColor="text1"/>
        </w:rPr>
        <w:t xml:space="preserve"> </w:t>
      </w:r>
    </w:p>
    <w:p w14:paraId="24F0D37F" w14:textId="12300206" w:rsidR="00D20650" w:rsidRPr="00F738FA" w:rsidRDefault="00D20650" w:rsidP="00DB4988">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открытом конкурсе под кодом </w:t>
      </w:r>
      <w:r w:rsidR="00BA2ADE">
        <w:rPr>
          <w:rFonts w:ascii="GHEA Grapalat" w:hAnsi="GHEA Grapalat"/>
        </w:rPr>
        <w:t>EQ-BMKHTSDZB-</w:t>
      </w:r>
      <w:r w:rsidR="00EC451E">
        <w:rPr>
          <w:rFonts w:ascii="GHEA Grapalat" w:hAnsi="GHEA Grapalat"/>
        </w:rPr>
        <w:t>26/37</w:t>
      </w:r>
      <w:r w:rsidRPr="00F738FA">
        <w:rPr>
          <w:rFonts w:ascii="GHEA Grapalat" w:hAnsi="GHEA Grapalat"/>
        </w:rPr>
        <w:t>*</w:t>
      </w:r>
    </w:p>
    <w:p w14:paraId="45EE75F2"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rPr>
      </w:pPr>
      <w:r w:rsidRPr="002C10A0">
        <w:rPr>
          <w:rFonts w:ascii="GHEA Grapalat" w:hAnsi="GHEA Grapalat"/>
        </w:rPr>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12"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82F9157" w14:textId="77777777" w:rsidR="00D20650" w:rsidRPr="002C10A0" w:rsidRDefault="00D20650" w:rsidP="002B2DFE">
      <w:pPr>
        <w:pStyle w:val="ListParagraph"/>
        <w:widowControl w:val="0"/>
        <w:numPr>
          <w:ilvl w:val="0"/>
          <w:numId w:val="9"/>
        </w:numPr>
        <w:tabs>
          <w:tab w:val="left" w:pos="567"/>
        </w:tabs>
        <w:contextualSpacing w:val="0"/>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sidRPr="002C10A0">
        <w:rPr>
          <w:rFonts w:ascii="GHEA Grapalat" w:hAnsi="GHEA Grapalat"/>
        </w:rPr>
        <w:t xml:space="preserve">открытый конкурс </w:t>
      </w:r>
      <w:r w:rsidRPr="002C10A0">
        <w:rPr>
          <w:rFonts w:ascii="GHEA Grapalat" w:hAnsi="GHEA Grapalat"/>
          <w:spacing w:val="-6"/>
        </w:rPr>
        <w:t>случай</w:t>
      </w:r>
      <w:r w:rsidRPr="002C10A0">
        <w:rPr>
          <w:rFonts w:ascii="GHEA Grapalat" w:hAnsi="GHEA Grapalat"/>
        </w:rPr>
        <w:t xml:space="preserve">     одновременного </w:t>
      </w:r>
    </w:p>
    <w:p w14:paraId="03E79AF0" w14:textId="77777777" w:rsidR="00D20650" w:rsidRDefault="00D20650" w:rsidP="00DB498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72FA4FA" w14:textId="77777777" w:rsidR="00D20650" w:rsidRDefault="00D20650" w:rsidP="00DB498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9D90913" w14:textId="77777777" w:rsidR="00D20650" w:rsidRDefault="00D20650" w:rsidP="00DB4988">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63DFA38" w14:textId="77777777" w:rsidR="00D20650" w:rsidRDefault="00D20650" w:rsidP="00DB4988">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14:paraId="12B4E16E" w14:textId="77777777" w:rsidR="00D20650" w:rsidRDefault="00D20650" w:rsidP="00DB4988">
      <w:pPr>
        <w:widowControl w:val="0"/>
        <w:ind w:left="7088"/>
        <w:jc w:val="both"/>
        <w:rPr>
          <w:rFonts w:ascii="GHEA Grapalat" w:hAnsi="GHEA Grapalat"/>
        </w:rPr>
      </w:pPr>
      <w:r>
        <w:rPr>
          <w:rFonts w:ascii="GHEA Grapalat" w:hAnsi="GHEA Grapalat"/>
          <w:vertAlign w:val="superscript"/>
        </w:rPr>
        <w:t>наименование участника</w:t>
      </w:r>
    </w:p>
    <w:p w14:paraId="4038FD72" w14:textId="77777777" w:rsidR="00D20650" w:rsidRDefault="00D20650" w:rsidP="00DB4988">
      <w:pPr>
        <w:widowControl w:val="0"/>
        <w:jc w:val="both"/>
        <w:rPr>
          <w:rFonts w:ascii="GHEA Grapalat" w:hAnsi="GHEA Grapalat"/>
        </w:rPr>
      </w:pPr>
      <w:r>
        <w:rPr>
          <w:rFonts w:ascii="GHEA Grapalat" w:hAnsi="GHEA Grapalat"/>
        </w:rPr>
        <w:t>долю (пай) в размере более пятидесяти процентов.</w:t>
      </w:r>
    </w:p>
    <w:p w14:paraId="655FD900" w14:textId="77777777" w:rsidR="00D20650" w:rsidRDefault="00D20650" w:rsidP="00DB4988">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2914C5FE" w14:textId="77777777" w:rsidR="00D20650" w:rsidRDefault="00D20650" w:rsidP="00DB4988">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1CFC77D1" w14:textId="77777777" w:rsidR="00D20650" w:rsidRDefault="00D20650" w:rsidP="00DB4988">
      <w:pPr>
        <w:widowControl w:val="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8"/>
        <w:t>**</w:t>
      </w:r>
      <w:r w:rsidRPr="00155668">
        <w:rPr>
          <w:rFonts w:ascii="GHEA Grapalat" w:hAnsi="GHEA Grapalat"/>
          <w:sz w:val="28"/>
          <w:szCs w:val="28"/>
        </w:rPr>
        <w:t xml:space="preserve"> </w:t>
      </w:r>
    </w:p>
    <w:p w14:paraId="1C8D5EE6" w14:textId="77777777" w:rsidR="00D20650" w:rsidRPr="003912B8" w:rsidRDefault="00D20650" w:rsidP="00DB4988">
      <w:pPr>
        <w:jc w:val="both"/>
        <w:rPr>
          <w:rFonts w:ascii="GHEA Grapalat" w:hAnsi="GHEA Grapalat"/>
          <w:lang w:val="hy-AM"/>
        </w:rPr>
      </w:pPr>
      <w:r>
        <w:rPr>
          <w:rFonts w:ascii="GHEA Grapalat" w:hAnsi="GHEA Grapalat"/>
        </w:rPr>
        <w:t xml:space="preserve">    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67E6C74" w14:textId="77777777" w:rsidR="00D20650" w:rsidRDefault="00D20650" w:rsidP="00DB4988">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6B13823E" w14:textId="77777777" w:rsidR="00D20650" w:rsidRDefault="00D20650" w:rsidP="00DB4988">
      <w:pPr>
        <w:widowControl w:val="0"/>
        <w:jc w:val="both"/>
        <w:rPr>
          <w:rFonts w:ascii="GHEA Grapalat" w:hAnsi="GHEA Grapalat"/>
          <w:sz w:val="28"/>
          <w:szCs w:val="28"/>
        </w:rPr>
      </w:pPr>
    </w:p>
    <w:p w14:paraId="66787823" w14:textId="77777777" w:rsidR="00D20650" w:rsidRPr="000C1746" w:rsidRDefault="00D20650" w:rsidP="00DB498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6A5BB0B" w14:textId="77777777" w:rsidR="00D20650" w:rsidRPr="000C1746" w:rsidRDefault="00D20650" w:rsidP="00DB498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F057728" w14:textId="77777777" w:rsidR="00D20650" w:rsidRPr="000C1746" w:rsidRDefault="00D20650" w:rsidP="00DB4988">
      <w:pPr>
        <w:ind w:left="1134"/>
        <w:jc w:val="both"/>
        <w:rPr>
          <w:rFonts w:ascii="GHEA Grapalat" w:hAnsi="GHEA Grapalat"/>
          <w:sz w:val="16"/>
        </w:rPr>
      </w:pPr>
      <w:r w:rsidRPr="000C1746">
        <w:rPr>
          <w:rFonts w:ascii="GHEA Grapalat" w:hAnsi="GHEA Grapalat"/>
          <w:sz w:val="16"/>
        </w:rPr>
        <w:t>имя, фамилия руководителя)</w:t>
      </w:r>
    </w:p>
    <w:p w14:paraId="5FB8EB0F" w14:textId="77777777" w:rsidR="00D20650" w:rsidRPr="009044F1" w:rsidRDefault="00D20650" w:rsidP="00DB4988">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541E7AC3" w14:textId="77777777" w:rsidR="00D20650" w:rsidRPr="00D3436F" w:rsidRDefault="00D20650" w:rsidP="00DB4988">
      <w:pPr>
        <w:tabs>
          <w:tab w:val="left" w:pos="7371"/>
        </w:tabs>
        <w:ind w:left="3544" w:firstLine="3"/>
        <w:jc w:val="both"/>
        <w:rPr>
          <w:rFonts w:ascii="GHEA Grapalat" w:hAnsi="GHEA Grapalat"/>
          <w:sz w:val="16"/>
        </w:rPr>
      </w:pPr>
    </w:p>
    <w:p w14:paraId="30585C4A"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8D9475E" w14:textId="77777777" w:rsidR="00D20650" w:rsidRPr="009044F1" w:rsidRDefault="00D20650" w:rsidP="00DB4988">
      <w:pPr>
        <w:pStyle w:val="Heading3"/>
        <w:keepNext w:val="0"/>
        <w:widowControl w:val="0"/>
        <w:spacing w:before="0" w:after="0"/>
        <w:ind w:firstLine="567"/>
        <w:jc w:val="right"/>
        <w:rPr>
          <w:rFonts w:ascii="GHEA Grapalat" w:hAnsi="GHEA Grapalat" w:cs="Arial"/>
          <w:b/>
          <w:i/>
          <w:sz w:val="24"/>
          <w:szCs w:val="24"/>
        </w:rPr>
      </w:pPr>
      <w:r>
        <w:rPr>
          <w:rFonts w:ascii="GHEA Grapalat" w:hAnsi="GHEA Grapalat"/>
          <w:b/>
        </w:rPr>
        <w:br w:type="page"/>
      </w:r>
      <w:r w:rsidRPr="00B936E5">
        <w:rPr>
          <w:rFonts w:ascii="GHEA Grapalat" w:eastAsia="Times New Roman" w:hAnsi="GHEA Grapalat" w:cs="Times New Roman"/>
          <w:b/>
          <w:color w:val="auto"/>
          <w:sz w:val="24"/>
          <w:szCs w:val="24"/>
        </w:rPr>
        <w:lastRenderedPageBreak/>
        <w:t>Приложение № 1.1</w:t>
      </w:r>
    </w:p>
    <w:p w14:paraId="5293BBBC" w14:textId="2E567EE8"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EC451E">
        <w:rPr>
          <w:rFonts w:ascii="GHEA Grapalat" w:hAnsi="GHEA Grapalat"/>
          <w:b/>
          <w:sz w:val="24"/>
          <w:szCs w:val="24"/>
        </w:rPr>
        <w:t>26/37</w:t>
      </w:r>
      <w:r>
        <w:rPr>
          <w:rStyle w:val="FootnoteReference"/>
          <w:rFonts w:ascii="GHEA Grapalat" w:hAnsi="GHEA Grapalat"/>
          <w:b/>
          <w:sz w:val="24"/>
          <w:szCs w:val="24"/>
        </w:rPr>
        <w:footnoteReference w:customMarkFollows="1" w:id="9"/>
        <w:t>*</w:t>
      </w:r>
    </w:p>
    <w:p w14:paraId="08960C4B" w14:textId="77777777" w:rsidR="00D20650" w:rsidRPr="008C1FF8" w:rsidRDefault="00D20650" w:rsidP="00DB4988">
      <w:pPr>
        <w:rPr>
          <w:rStyle w:val="ezkurwreuab5ozgtqnkl"/>
        </w:rPr>
      </w:pPr>
    </w:p>
    <w:p w14:paraId="6ED0E3CD" w14:textId="77777777" w:rsidR="00D20650" w:rsidRDefault="00D20650" w:rsidP="00DB4988">
      <w:pPr>
        <w:pStyle w:val="BodyTextIndent3"/>
        <w:widowControl w:val="0"/>
        <w:spacing w:line="240" w:lineRule="auto"/>
        <w:jc w:val="right"/>
        <w:rPr>
          <w:rFonts w:ascii="GHEA Grapalat" w:hAnsi="GHEA Grapalat"/>
          <w:b/>
          <w:sz w:val="24"/>
          <w:szCs w:val="24"/>
        </w:rPr>
      </w:pPr>
    </w:p>
    <w:p w14:paraId="5EC02004" w14:textId="77777777" w:rsidR="00D20650" w:rsidRPr="006F79CA" w:rsidRDefault="00D20650" w:rsidP="00DB4988">
      <w:pPr>
        <w:jc w:val="center"/>
        <w:rPr>
          <w:rFonts w:ascii="GHEA Grapalat" w:hAnsi="GHEA Grapalat"/>
          <w:b/>
        </w:rPr>
      </w:pPr>
      <w:r w:rsidRPr="006F79CA">
        <w:rPr>
          <w:rFonts w:ascii="GHEA Grapalat" w:hAnsi="GHEA Grapalat"/>
          <w:b/>
        </w:rPr>
        <w:t>ИНФОРМАЦИЯ</w:t>
      </w:r>
    </w:p>
    <w:p w14:paraId="0B9923A1" w14:textId="77777777" w:rsidR="00D20650" w:rsidRPr="006F79CA" w:rsidRDefault="00D20650" w:rsidP="00DB4988">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0CF899BA" w14:textId="77777777" w:rsidR="00D20650" w:rsidRDefault="00D20650" w:rsidP="00DB4988">
      <w:pPr>
        <w:pStyle w:val="BodyTextIndent3"/>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D20650" w:rsidRPr="008D352C" w14:paraId="6AE7A25E" w14:textId="77777777" w:rsidTr="00821AF9">
        <w:trPr>
          <w:cantSplit/>
        </w:trPr>
        <w:tc>
          <w:tcPr>
            <w:tcW w:w="817" w:type="dxa"/>
            <w:vMerge w:val="restart"/>
            <w:vAlign w:val="center"/>
          </w:tcPr>
          <w:p w14:paraId="382E3DED" w14:textId="77777777" w:rsidR="00D20650" w:rsidRPr="008D352C" w:rsidRDefault="00D20650" w:rsidP="00DB4988">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610A804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20650" w:rsidRPr="008D352C" w14:paraId="5EFE30F0" w14:textId="77777777" w:rsidTr="00821AF9">
        <w:trPr>
          <w:cantSplit/>
          <w:trHeight w:val="301"/>
        </w:trPr>
        <w:tc>
          <w:tcPr>
            <w:tcW w:w="817" w:type="dxa"/>
            <w:vMerge/>
            <w:vAlign w:val="center"/>
          </w:tcPr>
          <w:p w14:paraId="534CDF0B" w14:textId="77777777" w:rsidR="00D20650" w:rsidRPr="008D352C" w:rsidRDefault="00D20650" w:rsidP="00DB4988">
            <w:pPr>
              <w:widowControl w:val="0"/>
              <w:jc w:val="center"/>
              <w:rPr>
                <w:rFonts w:ascii="GHEA Grapalat" w:hAnsi="GHEA Grapalat"/>
                <w:sz w:val="20"/>
                <w:szCs w:val="20"/>
              </w:rPr>
            </w:pPr>
          </w:p>
        </w:tc>
        <w:tc>
          <w:tcPr>
            <w:tcW w:w="1541" w:type="dxa"/>
            <w:vMerge w:val="restart"/>
            <w:vAlign w:val="center"/>
          </w:tcPr>
          <w:p w14:paraId="47157C3E"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1E4C28CC"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6AC5DE84" w14:textId="77777777" w:rsidR="00D20650" w:rsidRPr="008D352C"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43F667F0" w14:textId="77777777" w:rsidR="00D20650" w:rsidRPr="008D352C" w:rsidRDefault="00D20650" w:rsidP="00DB4988">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D20650" w:rsidRPr="008D352C" w14:paraId="56C14A5C" w14:textId="77777777" w:rsidTr="00821AF9">
        <w:trPr>
          <w:cantSplit/>
          <w:trHeight w:val="299"/>
        </w:trPr>
        <w:tc>
          <w:tcPr>
            <w:tcW w:w="817" w:type="dxa"/>
            <w:vMerge/>
            <w:vAlign w:val="center"/>
          </w:tcPr>
          <w:p w14:paraId="58A83D5B" w14:textId="77777777" w:rsidR="00D20650" w:rsidRPr="008D352C" w:rsidRDefault="00D20650" w:rsidP="00DB4988">
            <w:pPr>
              <w:widowControl w:val="0"/>
              <w:jc w:val="center"/>
              <w:rPr>
                <w:rFonts w:ascii="GHEA Grapalat" w:hAnsi="GHEA Grapalat"/>
                <w:sz w:val="20"/>
                <w:szCs w:val="20"/>
              </w:rPr>
            </w:pPr>
          </w:p>
        </w:tc>
        <w:tc>
          <w:tcPr>
            <w:tcW w:w="1541" w:type="dxa"/>
            <w:vMerge/>
            <w:vAlign w:val="center"/>
          </w:tcPr>
          <w:p w14:paraId="4946A18D" w14:textId="77777777" w:rsidR="00D20650" w:rsidRPr="008D352C" w:rsidRDefault="00D20650" w:rsidP="00DB4988">
            <w:pPr>
              <w:widowControl w:val="0"/>
              <w:jc w:val="center"/>
              <w:rPr>
                <w:rFonts w:ascii="GHEA Grapalat" w:hAnsi="GHEA Grapalat"/>
                <w:sz w:val="20"/>
                <w:szCs w:val="20"/>
              </w:rPr>
            </w:pPr>
          </w:p>
        </w:tc>
        <w:tc>
          <w:tcPr>
            <w:tcW w:w="1440" w:type="dxa"/>
            <w:vMerge/>
            <w:vAlign w:val="center"/>
          </w:tcPr>
          <w:p w14:paraId="35B081BA" w14:textId="77777777" w:rsidR="00D20650" w:rsidRPr="008D352C" w:rsidDel="006B374D" w:rsidRDefault="00D20650" w:rsidP="00DB4988">
            <w:pPr>
              <w:widowControl w:val="0"/>
              <w:jc w:val="center"/>
              <w:rPr>
                <w:rFonts w:ascii="GHEA Grapalat" w:hAnsi="GHEA Grapalat"/>
                <w:b/>
                <w:bCs/>
                <w:sz w:val="20"/>
                <w:szCs w:val="20"/>
              </w:rPr>
            </w:pPr>
          </w:p>
        </w:tc>
        <w:tc>
          <w:tcPr>
            <w:tcW w:w="1980" w:type="dxa"/>
            <w:vAlign w:val="center"/>
          </w:tcPr>
          <w:p w14:paraId="4F6D9ECD"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3B71FD55" w14:textId="77777777" w:rsidR="00D20650" w:rsidRPr="008D352C" w:rsidDel="00B57526" w:rsidRDefault="00D20650" w:rsidP="00DB4988">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1F107E12" w14:textId="77777777" w:rsidR="00D20650" w:rsidRPr="008D352C" w:rsidRDefault="00D20650" w:rsidP="00DB4988">
            <w:pPr>
              <w:widowControl w:val="0"/>
              <w:jc w:val="center"/>
              <w:rPr>
                <w:rFonts w:ascii="GHEA Grapalat" w:hAnsi="GHEA Grapalat"/>
                <w:sz w:val="20"/>
                <w:szCs w:val="20"/>
              </w:rPr>
            </w:pPr>
          </w:p>
        </w:tc>
      </w:tr>
      <w:tr w:rsidR="00D20650" w:rsidRPr="008D352C" w14:paraId="7D76E7CB" w14:textId="77777777" w:rsidTr="00821AF9">
        <w:trPr>
          <w:cantSplit/>
        </w:trPr>
        <w:tc>
          <w:tcPr>
            <w:tcW w:w="817" w:type="dxa"/>
          </w:tcPr>
          <w:p w14:paraId="504E92BF" w14:textId="77777777" w:rsidR="00D20650" w:rsidRPr="008D352C" w:rsidRDefault="00D20650" w:rsidP="00DB4988">
            <w:pPr>
              <w:widowControl w:val="0"/>
              <w:jc w:val="center"/>
              <w:rPr>
                <w:rFonts w:ascii="GHEA Grapalat" w:hAnsi="GHEA Grapalat"/>
                <w:sz w:val="20"/>
                <w:szCs w:val="20"/>
              </w:rPr>
            </w:pPr>
          </w:p>
        </w:tc>
        <w:tc>
          <w:tcPr>
            <w:tcW w:w="1541" w:type="dxa"/>
          </w:tcPr>
          <w:p w14:paraId="716095BB" w14:textId="77777777" w:rsidR="00D20650" w:rsidRPr="008D352C" w:rsidRDefault="00D20650" w:rsidP="00DB4988">
            <w:pPr>
              <w:widowControl w:val="0"/>
              <w:jc w:val="center"/>
              <w:rPr>
                <w:rFonts w:ascii="GHEA Grapalat" w:hAnsi="GHEA Grapalat"/>
                <w:sz w:val="20"/>
                <w:szCs w:val="20"/>
              </w:rPr>
            </w:pPr>
          </w:p>
        </w:tc>
        <w:tc>
          <w:tcPr>
            <w:tcW w:w="1440" w:type="dxa"/>
          </w:tcPr>
          <w:p w14:paraId="215D19CD" w14:textId="77777777" w:rsidR="00D20650" w:rsidRPr="008D352C" w:rsidRDefault="00D20650" w:rsidP="00DB4988">
            <w:pPr>
              <w:widowControl w:val="0"/>
              <w:jc w:val="center"/>
              <w:rPr>
                <w:rFonts w:ascii="GHEA Grapalat" w:hAnsi="GHEA Grapalat"/>
                <w:sz w:val="20"/>
                <w:szCs w:val="20"/>
              </w:rPr>
            </w:pPr>
          </w:p>
        </w:tc>
        <w:tc>
          <w:tcPr>
            <w:tcW w:w="1980" w:type="dxa"/>
          </w:tcPr>
          <w:p w14:paraId="0BB3927C" w14:textId="77777777" w:rsidR="00D20650" w:rsidRPr="008D352C" w:rsidRDefault="00D20650" w:rsidP="00DB4988">
            <w:pPr>
              <w:widowControl w:val="0"/>
              <w:jc w:val="center"/>
              <w:rPr>
                <w:rFonts w:ascii="GHEA Grapalat" w:hAnsi="GHEA Grapalat"/>
                <w:sz w:val="20"/>
                <w:szCs w:val="20"/>
              </w:rPr>
            </w:pPr>
          </w:p>
        </w:tc>
        <w:tc>
          <w:tcPr>
            <w:tcW w:w="2430" w:type="dxa"/>
          </w:tcPr>
          <w:p w14:paraId="03075DB1" w14:textId="77777777" w:rsidR="00D20650" w:rsidRPr="008D352C" w:rsidRDefault="00D20650" w:rsidP="00DB4988">
            <w:pPr>
              <w:widowControl w:val="0"/>
              <w:jc w:val="center"/>
              <w:rPr>
                <w:rFonts w:ascii="GHEA Grapalat" w:hAnsi="GHEA Grapalat"/>
                <w:sz w:val="20"/>
                <w:szCs w:val="20"/>
              </w:rPr>
            </w:pPr>
          </w:p>
        </w:tc>
        <w:tc>
          <w:tcPr>
            <w:tcW w:w="1710" w:type="dxa"/>
          </w:tcPr>
          <w:p w14:paraId="4CA1FD15" w14:textId="77777777" w:rsidR="00D20650" w:rsidRPr="008D352C" w:rsidRDefault="00D20650" w:rsidP="00DB4988">
            <w:pPr>
              <w:widowControl w:val="0"/>
              <w:jc w:val="center"/>
              <w:rPr>
                <w:rFonts w:ascii="GHEA Grapalat" w:hAnsi="GHEA Grapalat"/>
                <w:sz w:val="20"/>
                <w:szCs w:val="20"/>
              </w:rPr>
            </w:pPr>
          </w:p>
        </w:tc>
      </w:tr>
      <w:tr w:rsidR="00D20650" w:rsidRPr="008D352C" w14:paraId="40C3A25C" w14:textId="77777777" w:rsidTr="00821AF9">
        <w:trPr>
          <w:cantSplit/>
        </w:trPr>
        <w:tc>
          <w:tcPr>
            <w:tcW w:w="817" w:type="dxa"/>
          </w:tcPr>
          <w:p w14:paraId="55A74D6E" w14:textId="77777777" w:rsidR="00D20650" w:rsidRPr="008D352C" w:rsidRDefault="00D20650" w:rsidP="00DB4988">
            <w:pPr>
              <w:widowControl w:val="0"/>
              <w:jc w:val="center"/>
              <w:rPr>
                <w:rFonts w:ascii="GHEA Grapalat" w:hAnsi="GHEA Grapalat"/>
                <w:sz w:val="20"/>
                <w:szCs w:val="20"/>
              </w:rPr>
            </w:pPr>
          </w:p>
        </w:tc>
        <w:tc>
          <w:tcPr>
            <w:tcW w:w="1541" w:type="dxa"/>
          </w:tcPr>
          <w:p w14:paraId="0E526A60" w14:textId="77777777" w:rsidR="00D20650" w:rsidRPr="008D352C" w:rsidRDefault="00D20650" w:rsidP="00DB4988">
            <w:pPr>
              <w:widowControl w:val="0"/>
              <w:jc w:val="center"/>
              <w:rPr>
                <w:rFonts w:ascii="GHEA Grapalat" w:hAnsi="GHEA Grapalat"/>
                <w:sz w:val="20"/>
                <w:szCs w:val="20"/>
              </w:rPr>
            </w:pPr>
          </w:p>
        </w:tc>
        <w:tc>
          <w:tcPr>
            <w:tcW w:w="1440" w:type="dxa"/>
          </w:tcPr>
          <w:p w14:paraId="0AC7B08E" w14:textId="77777777" w:rsidR="00D20650" w:rsidRPr="008D352C" w:rsidRDefault="00D20650" w:rsidP="00DB4988">
            <w:pPr>
              <w:widowControl w:val="0"/>
              <w:jc w:val="center"/>
              <w:rPr>
                <w:rFonts w:ascii="GHEA Grapalat" w:hAnsi="GHEA Grapalat"/>
                <w:sz w:val="20"/>
                <w:szCs w:val="20"/>
              </w:rPr>
            </w:pPr>
          </w:p>
        </w:tc>
        <w:tc>
          <w:tcPr>
            <w:tcW w:w="1980" w:type="dxa"/>
          </w:tcPr>
          <w:p w14:paraId="29CCFC99" w14:textId="77777777" w:rsidR="00D20650" w:rsidRPr="008D352C" w:rsidRDefault="00D20650" w:rsidP="00DB4988">
            <w:pPr>
              <w:widowControl w:val="0"/>
              <w:jc w:val="center"/>
              <w:rPr>
                <w:rFonts w:ascii="GHEA Grapalat" w:hAnsi="GHEA Grapalat"/>
                <w:sz w:val="20"/>
                <w:szCs w:val="20"/>
              </w:rPr>
            </w:pPr>
          </w:p>
        </w:tc>
        <w:tc>
          <w:tcPr>
            <w:tcW w:w="2430" w:type="dxa"/>
          </w:tcPr>
          <w:p w14:paraId="38033839" w14:textId="77777777" w:rsidR="00D20650" w:rsidRPr="008D352C" w:rsidRDefault="00D20650" w:rsidP="00DB4988">
            <w:pPr>
              <w:widowControl w:val="0"/>
              <w:jc w:val="center"/>
              <w:rPr>
                <w:rFonts w:ascii="GHEA Grapalat" w:hAnsi="GHEA Grapalat"/>
                <w:sz w:val="20"/>
                <w:szCs w:val="20"/>
              </w:rPr>
            </w:pPr>
          </w:p>
        </w:tc>
        <w:tc>
          <w:tcPr>
            <w:tcW w:w="1710" w:type="dxa"/>
          </w:tcPr>
          <w:p w14:paraId="6E90B6D9" w14:textId="77777777" w:rsidR="00D20650" w:rsidRPr="008D352C" w:rsidRDefault="00D20650" w:rsidP="00DB4988">
            <w:pPr>
              <w:widowControl w:val="0"/>
              <w:jc w:val="center"/>
              <w:rPr>
                <w:rFonts w:ascii="GHEA Grapalat" w:hAnsi="GHEA Grapalat"/>
                <w:sz w:val="20"/>
                <w:szCs w:val="20"/>
              </w:rPr>
            </w:pPr>
          </w:p>
        </w:tc>
      </w:tr>
      <w:tr w:rsidR="00D20650" w:rsidRPr="008D352C" w14:paraId="5168C025" w14:textId="77777777" w:rsidTr="00821AF9">
        <w:trPr>
          <w:cantSplit/>
        </w:trPr>
        <w:tc>
          <w:tcPr>
            <w:tcW w:w="817" w:type="dxa"/>
          </w:tcPr>
          <w:p w14:paraId="2C388342" w14:textId="77777777" w:rsidR="00D20650" w:rsidRPr="008D352C" w:rsidRDefault="00D20650" w:rsidP="00DB4988">
            <w:pPr>
              <w:widowControl w:val="0"/>
              <w:jc w:val="center"/>
              <w:rPr>
                <w:rFonts w:ascii="GHEA Grapalat" w:hAnsi="GHEA Grapalat"/>
                <w:sz w:val="20"/>
                <w:szCs w:val="20"/>
              </w:rPr>
            </w:pPr>
          </w:p>
        </w:tc>
        <w:tc>
          <w:tcPr>
            <w:tcW w:w="1541" w:type="dxa"/>
          </w:tcPr>
          <w:p w14:paraId="0F103AAB" w14:textId="77777777" w:rsidR="00D20650" w:rsidRPr="008D352C" w:rsidRDefault="00D20650" w:rsidP="00DB4988">
            <w:pPr>
              <w:widowControl w:val="0"/>
              <w:jc w:val="center"/>
              <w:rPr>
                <w:rFonts w:ascii="GHEA Grapalat" w:hAnsi="GHEA Grapalat"/>
                <w:sz w:val="20"/>
                <w:szCs w:val="20"/>
              </w:rPr>
            </w:pPr>
          </w:p>
        </w:tc>
        <w:tc>
          <w:tcPr>
            <w:tcW w:w="1440" w:type="dxa"/>
          </w:tcPr>
          <w:p w14:paraId="7CA774BB" w14:textId="77777777" w:rsidR="00D20650" w:rsidRPr="008D352C" w:rsidRDefault="00D20650" w:rsidP="00DB4988">
            <w:pPr>
              <w:widowControl w:val="0"/>
              <w:jc w:val="center"/>
              <w:rPr>
                <w:rFonts w:ascii="GHEA Grapalat" w:hAnsi="GHEA Grapalat"/>
                <w:sz w:val="20"/>
                <w:szCs w:val="20"/>
              </w:rPr>
            </w:pPr>
          </w:p>
        </w:tc>
        <w:tc>
          <w:tcPr>
            <w:tcW w:w="1980" w:type="dxa"/>
          </w:tcPr>
          <w:p w14:paraId="3F361621" w14:textId="77777777" w:rsidR="00D20650" w:rsidRPr="008D352C" w:rsidRDefault="00D20650" w:rsidP="00DB4988">
            <w:pPr>
              <w:widowControl w:val="0"/>
              <w:jc w:val="center"/>
              <w:rPr>
                <w:rFonts w:ascii="GHEA Grapalat" w:hAnsi="GHEA Grapalat"/>
                <w:sz w:val="20"/>
                <w:szCs w:val="20"/>
              </w:rPr>
            </w:pPr>
          </w:p>
        </w:tc>
        <w:tc>
          <w:tcPr>
            <w:tcW w:w="2430" w:type="dxa"/>
          </w:tcPr>
          <w:p w14:paraId="18FBD4EB" w14:textId="77777777" w:rsidR="00D20650" w:rsidRPr="008D352C" w:rsidRDefault="00D20650" w:rsidP="00DB4988">
            <w:pPr>
              <w:widowControl w:val="0"/>
              <w:jc w:val="center"/>
              <w:rPr>
                <w:rFonts w:ascii="GHEA Grapalat" w:hAnsi="GHEA Grapalat"/>
                <w:sz w:val="20"/>
                <w:szCs w:val="20"/>
              </w:rPr>
            </w:pPr>
          </w:p>
        </w:tc>
        <w:tc>
          <w:tcPr>
            <w:tcW w:w="1710" w:type="dxa"/>
          </w:tcPr>
          <w:p w14:paraId="1024088D" w14:textId="77777777" w:rsidR="00D20650" w:rsidRPr="008D352C" w:rsidRDefault="00D20650" w:rsidP="00DB4988">
            <w:pPr>
              <w:widowControl w:val="0"/>
              <w:jc w:val="center"/>
              <w:rPr>
                <w:rFonts w:ascii="GHEA Grapalat" w:hAnsi="GHEA Grapalat"/>
                <w:sz w:val="20"/>
                <w:szCs w:val="20"/>
              </w:rPr>
            </w:pPr>
          </w:p>
        </w:tc>
      </w:tr>
    </w:tbl>
    <w:p w14:paraId="3AA02AC0" w14:textId="77777777" w:rsidR="00D20650" w:rsidRPr="008C1FF8" w:rsidRDefault="00D20650" w:rsidP="00DB4988">
      <w:pPr>
        <w:pStyle w:val="BodyTextIndent3"/>
        <w:widowControl w:val="0"/>
        <w:spacing w:line="240" w:lineRule="auto"/>
        <w:jc w:val="right"/>
        <w:rPr>
          <w:rFonts w:ascii="GHEA Grapalat" w:hAnsi="GHEA Grapalat"/>
          <w:b/>
          <w:sz w:val="24"/>
          <w:szCs w:val="24"/>
        </w:rPr>
      </w:pPr>
    </w:p>
    <w:p w14:paraId="2D94E364" w14:textId="77777777" w:rsidR="00D20650" w:rsidRDefault="00D20650" w:rsidP="00DB4988">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43E42C6C" w14:textId="77777777" w:rsidR="00D20650" w:rsidRDefault="00D20650" w:rsidP="00DB4988">
      <w:pPr>
        <w:jc w:val="both"/>
        <w:rPr>
          <w:rFonts w:ascii="GHEA Grapalat" w:hAnsi="GHEA Grapalat"/>
        </w:rPr>
      </w:pPr>
    </w:p>
    <w:p w14:paraId="238914CF"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CF0206A"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3186CD6" w14:textId="77777777" w:rsidR="00D20650" w:rsidRPr="008875C7" w:rsidRDefault="00D20650" w:rsidP="00DB4988">
      <w:pPr>
        <w:widowControl w:val="0"/>
        <w:jc w:val="right"/>
        <w:rPr>
          <w:rFonts w:ascii="GHEA Grapalat" w:hAnsi="GHEA Grapalat"/>
        </w:rPr>
      </w:pPr>
    </w:p>
    <w:p w14:paraId="5B13F78D" w14:textId="77777777" w:rsidR="00D20650" w:rsidRPr="00D5443D" w:rsidRDefault="00D20650" w:rsidP="00DB4988">
      <w:pPr>
        <w:widowControl w:val="0"/>
        <w:jc w:val="right"/>
        <w:rPr>
          <w:rFonts w:ascii="GHEA Grapalat" w:hAnsi="GHEA Grapalat"/>
        </w:rPr>
      </w:pPr>
      <w:r w:rsidRPr="009044F1">
        <w:rPr>
          <w:rFonts w:ascii="GHEA Grapalat" w:hAnsi="GHEA Grapalat"/>
        </w:rPr>
        <w:t>М. П.</w:t>
      </w:r>
    </w:p>
    <w:p w14:paraId="280CC3B4" w14:textId="77777777" w:rsidR="00D20650" w:rsidRDefault="00D20650" w:rsidP="00DB4988">
      <w:pPr>
        <w:rPr>
          <w:rFonts w:ascii="GHEA Grapalat" w:hAnsi="GHEA Grapalat"/>
          <w:b/>
        </w:rPr>
      </w:pPr>
      <w:r>
        <w:rPr>
          <w:rFonts w:ascii="GHEA Grapalat" w:hAnsi="GHEA Grapalat"/>
          <w:b/>
        </w:rPr>
        <w:br w:type="page"/>
      </w:r>
    </w:p>
    <w:p w14:paraId="7744179A" w14:textId="2846FA48" w:rsidR="00D20650" w:rsidRDefault="00D20650" w:rsidP="00DB4988">
      <w:pPr>
        <w:rPr>
          <w:rFonts w:ascii="GHEA Grapalat" w:hAnsi="GHEA Grapalat"/>
          <w:b/>
        </w:rPr>
      </w:pPr>
    </w:p>
    <w:p w14:paraId="0A4A6D6E" w14:textId="77777777" w:rsidR="00D20650" w:rsidRDefault="00D20650" w:rsidP="00DB4988">
      <w:pPr>
        <w:jc w:val="right"/>
        <w:rPr>
          <w:rFonts w:ascii="GHEA Grapalat" w:hAnsi="GHEA Grapalat"/>
          <w:b/>
        </w:rPr>
      </w:pPr>
      <w:r>
        <w:rPr>
          <w:rFonts w:ascii="GHEA Grapalat" w:hAnsi="GHEA Grapalat"/>
          <w:b/>
        </w:rPr>
        <w:t>Приложение 1.</w:t>
      </w:r>
      <w:r>
        <w:rPr>
          <w:rFonts w:ascii="GHEA Grapalat" w:hAnsi="GHEA Grapalat"/>
          <w:b/>
          <w:lang w:val="hy-AM"/>
        </w:rPr>
        <w:t>4</w:t>
      </w:r>
      <w:r>
        <w:rPr>
          <w:rFonts w:ascii="GHEA Grapalat" w:hAnsi="GHEA Grapalat"/>
          <w:b/>
        </w:rPr>
        <w:t xml:space="preserve">** </w:t>
      </w:r>
    </w:p>
    <w:p w14:paraId="6454B973" w14:textId="77777777" w:rsidR="00D20650" w:rsidRPr="00FA6464" w:rsidRDefault="00D20650" w:rsidP="00DB4988">
      <w:pPr>
        <w:jc w:val="right"/>
        <w:rPr>
          <w:rFonts w:ascii="GHEA Grapalat" w:hAnsi="GHEA Grapalat"/>
          <w:b/>
        </w:rPr>
      </w:pPr>
      <w:r w:rsidRPr="001439BD">
        <w:rPr>
          <w:rFonts w:ascii="GHEA Grapalat" w:hAnsi="GHEA Grapalat"/>
          <w:b/>
        </w:rPr>
        <w:t>к Приглашению на открытый конкурс</w:t>
      </w:r>
    </w:p>
    <w:p w14:paraId="215B5C3A" w14:textId="4A621AB6" w:rsidR="00D20650" w:rsidRPr="009044F1" w:rsidRDefault="00D20650" w:rsidP="00DB4988">
      <w:pPr>
        <w:pStyle w:val="Heading3"/>
        <w:keepNext w:val="0"/>
        <w:widowControl w:val="0"/>
        <w:spacing w:before="0" w:after="0"/>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A2ADE">
        <w:rPr>
          <w:rFonts w:ascii="GHEA Grapalat" w:hAnsi="GHEA Grapalat"/>
          <w:b/>
          <w:sz w:val="24"/>
          <w:szCs w:val="24"/>
        </w:rPr>
        <w:t>EQ-BMKHTSDZB-</w:t>
      </w:r>
      <w:r w:rsidR="00EC451E">
        <w:rPr>
          <w:rFonts w:ascii="GHEA Grapalat" w:hAnsi="GHEA Grapalat"/>
          <w:b/>
          <w:sz w:val="24"/>
          <w:szCs w:val="24"/>
        </w:rPr>
        <w:t>26/37</w:t>
      </w:r>
    </w:p>
    <w:p w14:paraId="48EDE2AE"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691DFD3B"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3E88C056" w14:textId="77777777" w:rsidR="00D20650" w:rsidRDefault="00D20650" w:rsidP="00DB4988">
      <w:pPr>
        <w:ind w:left="360" w:hanging="360"/>
        <w:jc w:val="center"/>
        <w:rPr>
          <w:rFonts w:ascii="GHEA Grapalat" w:hAnsi="GHEA Grapalat"/>
          <w:b/>
        </w:rPr>
      </w:pPr>
      <w:r>
        <w:rPr>
          <w:rFonts w:ascii="GHEA Grapalat" w:hAnsi="GHEA Grapalat"/>
          <w:b/>
        </w:rPr>
        <w:t>ФОРМА</w:t>
      </w:r>
    </w:p>
    <w:p w14:paraId="1F477F68" w14:textId="77777777" w:rsidR="00D20650" w:rsidRPr="00C76978" w:rsidRDefault="00D20650" w:rsidP="00DB498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4EF7C4B" w14:textId="77777777" w:rsidR="00D20650" w:rsidRPr="00ED3A13" w:rsidRDefault="00D20650" w:rsidP="00DB4988">
      <w:pPr>
        <w:ind w:left="360" w:hanging="360"/>
        <w:jc w:val="center"/>
        <w:rPr>
          <w:rFonts w:ascii="GHEA Grapalat" w:eastAsia="GHEA Grapalat" w:hAnsi="GHEA Grapalat" w:cs="GHEA Grapalat"/>
          <w:b/>
        </w:rPr>
      </w:pPr>
    </w:p>
    <w:p w14:paraId="428015F9"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6D7CB4C"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20650" w:rsidRPr="00FD1EE4" w14:paraId="6EDB9415" w14:textId="77777777" w:rsidTr="00821AF9">
        <w:tc>
          <w:tcPr>
            <w:tcW w:w="2836" w:type="dxa"/>
            <w:shd w:val="clear" w:color="auto" w:fill="D9E2F3"/>
            <w:vAlign w:val="center"/>
          </w:tcPr>
          <w:p w14:paraId="5F9EF4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00E478B" w14:textId="77777777" w:rsidR="00D20650" w:rsidRPr="00FD1EE4" w:rsidRDefault="00D20650" w:rsidP="00DB4988">
            <w:pPr>
              <w:rPr>
                <w:rFonts w:ascii="GHEA Grapalat" w:eastAsia="GHEA Grapalat" w:hAnsi="GHEA Grapalat" w:cs="GHEA Grapalat"/>
              </w:rPr>
            </w:pPr>
          </w:p>
        </w:tc>
      </w:tr>
      <w:tr w:rsidR="00D20650" w:rsidRPr="00FD1EE4" w14:paraId="1A92829E" w14:textId="77777777" w:rsidTr="00821AF9">
        <w:tc>
          <w:tcPr>
            <w:tcW w:w="2836" w:type="dxa"/>
            <w:shd w:val="clear" w:color="auto" w:fill="D9E2F3"/>
            <w:vAlign w:val="center"/>
          </w:tcPr>
          <w:p w14:paraId="78CCDBB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16FA70" w14:textId="77777777" w:rsidR="00D20650" w:rsidRPr="00FD1EE4" w:rsidRDefault="00D20650" w:rsidP="00DB4988">
            <w:pPr>
              <w:rPr>
                <w:rFonts w:ascii="GHEA Grapalat" w:eastAsia="GHEA Grapalat" w:hAnsi="GHEA Grapalat" w:cs="GHEA Grapalat"/>
              </w:rPr>
            </w:pPr>
          </w:p>
        </w:tc>
      </w:tr>
      <w:tr w:rsidR="00D20650" w:rsidRPr="00FD1EE4" w14:paraId="1162E05C" w14:textId="77777777" w:rsidTr="00821AF9">
        <w:tc>
          <w:tcPr>
            <w:tcW w:w="2836" w:type="dxa"/>
            <w:shd w:val="clear" w:color="auto" w:fill="D9E2F3"/>
            <w:vAlign w:val="center"/>
          </w:tcPr>
          <w:p w14:paraId="01A9986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2487950" w14:textId="77777777" w:rsidR="00D20650" w:rsidRPr="00FD1EE4" w:rsidRDefault="00D20650" w:rsidP="00DB4988">
            <w:pPr>
              <w:rPr>
                <w:rFonts w:ascii="GHEA Grapalat" w:eastAsia="GHEA Grapalat" w:hAnsi="GHEA Grapalat" w:cs="GHEA Grapalat"/>
              </w:rPr>
            </w:pPr>
          </w:p>
        </w:tc>
      </w:tr>
      <w:tr w:rsidR="00D20650" w:rsidRPr="00FD1EE4" w14:paraId="2C437FBD" w14:textId="77777777" w:rsidTr="00821AF9">
        <w:tc>
          <w:tcPr>
            <w:tcW w:w="2836" w:type="dxa"/>
            <w:shd w:val="clear" w:color="auto" w:fill="D9E2F3"/>
            <w:vAlign w:val="center"/>
          </w:tcPr>
          <w:p w14:paraId="1945F6C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C17E89C" w14:textId="77777777" w:rsidR="00D20650" w:rsidRPr="00FD1EE4" w:rsidRDefault="00D20650" w:rsidP="00DB4988">
            <w:pPr>
              <w:rPr>
                <w:rFonts w:ascii="GHEA Grapalat" w:eastAsia="GHEA Grapalat" w:hAnsi="GHEA Grapalat" w:cs="GHEA Grapalat"/>
              </w:rPr>
            </w:pPr>
          </w:p>
        </w:tc>
      </w:tr>
      <w:tr w:rsidR="00D20650" w:rsidRPr="00FD1EE4" w14:paraId="2D6688A8" w14:textId="77777777" w:rsidTr="00821AF9">
        <w:tc>
          <w:tcPr>
            <w:tcW w:w="2836" w:type="dxa"/>
            <w:shd w:val="clear" w:color="auto" w:fill="D9E2F3"/>
            <w:vAlign w:val="center"/>
          </w:tcPr>
          <w:p w14:paraId="3488520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CC06EC6" w14:textId="77777777" w:rsidR="00D20650" w:rsidRPr="00FD1EE4" w:rsidRDefault="00D20650" w:rsidP="00DB4988">
            <w:pPr>
              <w:rPr>
                <w:rFonts w:ascii="GHEA Grapalat" w:eastAsia="GHEA Grapalat" w:hAnsi="GHEA Grapalat" w:cs="GHEA Grapalat"/>
              </w:rPr>
            </w:pPr>
          </w:p>
        </w:tc>
      </w:tr>
      <w:tr w:rsidR="00D20650" w:rsidRPr="00FD1EE4" w14:paraId="2ECADB37" w14:textId="77777777" w:rsidTr="00821AF9">
        <w:tc>
          <w:tcPr>
            <w:tcW w:w="2836" w:type="dxa"/>
            <w:shd w:val="clear" w:color="auto" w:fill="D9E2F3"/>
            <w:vAlign w:val="center"/>
          </w:tcPr>
          <w:p w14:paraId="5195701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CF9309D" w14:textId="77777777" w:rsidR="00D20650" w:rsidRPr="00FD1EE4" w:rsidRDefault="00D20650" w:rsidP="00DB4988">
            <w:pPr>
              <w:ind w:left="993" w:hanging="851"/>
              <w:rPr>
                <w:rFonts w:ascii="GHEA Grapalat" w:eastAsia="GHEA Grapalat" w:hAnsi="GHEA Grapalat" w:cs="GHEA Grapalat"/>
              </w:rPr>
            </w:pPr>
          </w:p>
        </w:tc>
      </w:tr>
      <w:tr w:rsidR="00D20650" w:rsidRPr="00FD1EE4" w14:paraId="115BF5DA" w14:textId="77777777" w:rsidTr="00821AF9">
        <w:tc>
          <w:tcPr>
            <w:tcW w:w="2836" w:type="dxa"/>
            <w:shd w:val="clear" w:color="auto" w:fill="D9E2F3"/>
            <w:vAlign w:val="center"/>
          </w:tcPr>
          <w:p w14:paraId="3748A14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85FE187" w14:textId="77777777" w:rsidR="00D20650" w:rsidRPr="00FD1EE4" w:rsidRDefault="00D20650" w:rsidP="00DB4988">
            <w:pPr>
              <w:ind w:left="993" w:hanging="851"/>
              <w:rPr>
                <w:rFonts w:ascii="GHEA Grapalat" w:eastAsia="GHEA Grapalat" w:hAnsi="GHEA Grapalat" w:cs="GHEA Grapalat"/>
              </w:rPr>
            </w:pPr>
          </w:p>
        </w:tc>
      </w:tr>
    </w:tbl>
    <w:p w14:paraId="0FF35EC6"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0BDCB788" w14:textId="77777777" w:rsidTr="00821AF9">
        <w:tc>
          <w:tcPr>
            <w:tcW w:w="2835" w:type="dxa"/>
            <w:shd w:val="clear" w:color="auto" w:fill="D9E2F3"/>
            <w:vAlign w:val="center"/>
          </w:tcPr>
          <w:p w14:paraId="06879C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B93B03C" w14:textId="77777777" w:rsidR="00D20650" w:rsidRPr="00FD1EE4" w:rsidRDefault="00D20650" w:rsidP="00DB4988">
            <w:pPr>
              <w:rPr>
                <w:rFonts w:ascii="GHEA Grapalat" w:eastAsia="GHEA Grapalat" w:hAnsi="GHEA Grapalat" w:cs="GHEA Grapalat"/>
              </w:rPr>
            </w:pPr>
          </w:p>
        </w:tc>
      </w:tr>
      <w:tr w:rsidR="00D20650" w:rsidRPr="00FD1EE4" w14:paraId="77B61E30" w14:textId="77777777" w:rsidTr="00821AF9">
        <w:trPr>
          <w:trHeight w:val="1487"/>
        </w:trPr>
        <w:tc>
          <w:tcPr>
            <w:tcW w:w="2835" w:type="dxa"/>
            <w:shd w:val="clear" w:color="auto" w:fill="D9E2F3"/>
            <w:vAlign w:val="center"/>
          </w:tcPr>
          <w:p w14:paraId="2D7985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A0AB45D" w14:textId="77777777" w:rsidR="00D20650" w:rsidRPr="00FD1EE4" w:rsidRDefault="00D20650" w:rsidP="00DB4988">
            <w:pPr>
              <w:rPr>
                <w:rFonts w:ascii="GHEA Grapalat" w:eastAsia="GHEA Grapalat" w:hAnsi="GHEA Grapalat" w:cs="GHEA Grapalat"/>
              </w:rPr>
            </w:pPr>
          </w:p>
        </w:tc>
      </w:tr>
    </w:tbl>
    <w:p w14:paraId="20B0FF71"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56FDA04F" w14:textId="77777777" w:rsidTr="00821AF9">
        <w:tc>
          <w:tcPr>
            <w:tcW w:w="2835" w:type="dxa"/>
            <w:shd w:val="clear" w:color="auto" w:fill="D9E2F3"/>
            <w:vAlign w:val="center"/>
          </w:tcPr>
          <w:p w14:paraId="41444A06"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73D895F4" w14:textId="77777777" w:rsidR="00D20650" w:rsidRPr="00FD1EE4" w:rsidRDefault="00D20650" w:rsidP="00DB4988">
            <w:pPr>
              <w:rPr>
                <w:rFonts w:ascii="GHEA Grapalat" w:eastAsia="GHEA Grapalat" w:hAnsi="GHEA Grapalat" w:cs="GHEA Grapalat"/>
              </w:rPr>
            </w:pPr>
          </w:p>
        </w:tc>
      </w:tr>
      <w:tr w:rsidR="00D20650" w:rsidRPr="00FD1EE4" w14:paraId="5B9F8F43" w14:textId="77777777" w:rsidTr="00821AF9">
        <w:tc>
          <w:tcPr>
            <w:tcW w:w="2835" w:type="dxa"/>
            <w:shd w:val="clear" w:color="auto" w:fill="D9E2F3"/>
            <w:vAlign w:val="center"/>
          </w:tcPr>
          <w:p w14:paraId="5AFBDB7A"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0B1FBCED" w14:textId="77777777" w:rsidR="00D20650" w:rsidRPr="00FD1EE4" w:rsidRDefault="00D20650" w:rsidP="00DB4988">
            <w:pPr>
              <w:rPr>
                <w:rFonts w:ascii="GHEA Grapalat" w:eastAsia="GHEA Grapalat" w:hAnsi="GHEA Grapalat" w:cs="GHEA Grapalat"/>
              </w:rPr>
            </w:pPr>
          </w:p>
        </w:tc>
      </w:tr>
      <w:tr w:rsidR="00D20650" w:rsidRPr="00FD1EE4" w14:paraId="17BF851B" w14:textId="77777777" w:rsidTr="00821AF9">
        <w:tc>
          <w:tcPr>
            <w:tcW w:w="2835" w:type="dxa"/>
            <w:shd w:val="clear" w:color="auto" w:fill="D9E2F3"/>
            <w:vAlign w:val="center"/>
          </w:tcPr>
          <w:p w14:paraId="1347DBE7" w14:textId="77777777" w:rsidR="00D20650" w:rsidRPr="00FD1EE4" w:rsidRDefault="00D20650" w:rsidP="002B2DFE">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6CBE93C" w14:textId="77777777" w:rsidR="00D20650" w:rsidRPr="00FD1EE4" w:rsidRDefault="00D20650" w:rsidP="00DB4988">
            <w:pPr>
              <w:rPr>
                <w:rFonts w:ascii="GHEA Grapalat" w:eastAsia="GHEA Grapalat" w:hAnsi="GHEA Grapalat" w:cs="GHEA Grapalat"/>
              </w:rPr>
            </w:pPr>
          </w:p>
        </w:tc>
      </w:tr>
    </w:tbl>
    <w:p w14:paraId="29621C46" w14:textId="77777777" w:rsidR="00D20650" w:rsidRPr="00FD1EE4" w:rsidRDefault="00D20650" w:rsidP="00DB4988">
      <w:pPr>
        <w:rPr>
          <w:rFonts w:ascii="GHEA Grapalat" w:eastAsia="GHEA Grapalat" w:hAnsi="GHEA Grapalat" w:cs="GHEA Grapalat"/>
        </w:rPr>
      </w:pPr>
    </w:p>
    <w:p w14:paraId="33E37D80" w14:textId="77777777" w:rsidR="00D20650" w:rsidRPr="00FD1EE4" w:rsidRDefault="00D20650" w:rsidP="00DB4988">
      <w:pPr>
        <w:rPr>
          <w:rFonts w:ascii="GHEA Grapalat" w:eastAsia="GHEA Grapalat" w:hAnsi="GHEA Grapalat" w:cs="GHEA Grapalat"/>
        </w:rPr>
      </w:pPr>
      <w:r w:rsidRPr="00FD1EE4">
        <w:rPr>
          <w:rFonts w:ascii="GHEA Grapalat" w:hAnsi="GHEA Grapalat"/>
        </w:rPr>
        <w:br w:type="page"/>
      </w:r>
    </w:p>
    <w:p w14:paraId="395269B2" w14:textId="77777777" w:rsidR="00D20650" w:rsidRPr="009A52BE" w:rsidRDefault="00D20650" w:rsidP="002B2DFE">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9ADB578" w14:textId="77777777" w:rsidR="00D20650" w:rsidRPr="004E2F96"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72870816" w14:textId="77777777" w:rsidTr="00821AF9">
        <w:tc>
          <w:tcPr>
            <w:tcW w:w="2835" w:type="dxa"/>
            <w:shd w:val="clear" w:color="auto" w:fill="D9E2F3"/>
            <w:vAlign w:val="center"/>
          </w:tcPr>
          <w:p w14:paraId="08179457"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BA2759F" w14:textId="77777777" w:rsidR="00D20650" w:rsidRPr="00FD1EE4" w:rsidRDefault="00D20650" w:rsidP="00DB4988">
            <w:pPr>
              <w:rPr>
                <w:rFonts w:ascii="GHEA Grapalat" w:eastAsia="GHEA Grapalat" w:hAnsi="GHEA Grapalat" w:cs="GHEA Grapalat"/>
              </w:rPr>
            </w:pPr>
          </w:p>
        </w:tc>
      </w:tr>
      <w:tr w:rsidR="00D20650" w:rsidRPr="00FD1EE4" w14:paraId="30EE6C63" w14:textId="77777777" w:rsidTr="00821AF9">
        <w:tc>
          <w:tcPr>
            <w:tcW w:w="2835" w:type="dxa"/>
            <w:shd w:val="clear" w:color="auto" w:fill="D9E2F3"/>
            <w:vAlign w:val="center"/>
          </w:tcPr>
          <w:p w14:paraId="414E1E1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CE539FC" w14:textId="77777777" w:rsidR="00D20650" w:rsidRPr="00FD1EE4" w:rsidRDefault="00D20650" w:rsidP="00DB4988">
            <w:pPr>
              <w:rPr>
                <w:rFonts w:ascii="GHEA Grapalat" w:eastAsia="GHEA Grapalat" w:hAnsi="GHEA Grapalat" w:cs="GHEA Grapalat"/>
              </w:rPr>
            </w:pPr>
          </w:p>
        </w:tc>
      </w:tr>
    </w:tbl>
    <w:p w14:paraId="45C0E4E9"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E87F3F8" w14:textId="77777777" w:rsidTr="00821AF9">
        <w:tc>
          <w:tcPr>
            <w:tcW w:w="2835" w:type="dxa"/>
            <w:shd w:val="clear" w:color="auto" w:fill="D9E2F3"/>
            <w:vAlign w:val="center"/>
          </w:tcPr>
          <w:p w14:paraId="141A9B6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BC8B9AC" w14:textId="77777777" w:rsidR="00D20650" w:rsidRPr="00FD1EE4" w:rsidRDefault="00D20650" w:rsidP="00DB4988">
            <w:pPr>
              <w:rPr>
                <w:rFonts w:ascii="GHEA Grapalat" w:eastAsia="GHEA Grapalat" w:hAnsi="GHEA Grapalat" w:cs="GHEA Grapalat"/>
              </w:rPr>
            </w:pPr>
          </w:p>
        </w:tc>
      </w:tr>
      <w:tr w:rsidR="00D20650" w:rsidRPr="00FD1EE4" w14:paraId="29D26128" w14:textId="77777777" w:rsidTr="00821AF9">
        <w:tc>
          <w:tcPr>
            <w:tcW w:w="2835" w:type="dxa"/>
            <w:shd w:val="clear" w:color="auto" w:fill="D9E2F3"/>
            <w:vAlign w:val="center"/>
          </w:tcPr>
          <w:p w14:paraId="00A74DE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D657F53" w14:textId="77777777" w:rsidR="00D20650" w:rsidRPr="00FD1EE4" w:rsidRDefault="00D20650" w:rsidP="00DB4988">
            <w:pPr>
              <w:rPr>
                <w:rFonts w:ascii="GHEA Grapalat" w:eastAsia="GHEA Grapalat" w:hAnsi="GHEA Grapalat" w:cs="GHEA Grapalat"/>
              </w:rPr>
            </w:pPr>
          </w:p>
        </w:tc>
      </w:tr>
      <w:tr w:rsidR="00D20650" w:rsidRPr="00FD1EE4" w14:paraId="5FE8CABD" w14:textId="77777777" w:rsidTr="00821AF9">
        <w:tc>
          <w:tcPr>
            <w:tcW w:w="2835" w:type="dxa"/>
            <w:shd w:val="clear" w:color="auto" w:fill="D9E2F3"/>
            <w:vAlign w:val="center"/>
          </w:tcPr>
          <w:p w14:paraId="06E5FDE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04987BA" w14:textId="77777777" w:rsidR="00D20650" w:rsidRPr="00FD1EE4" w:rsidRDefault="00D20650" w:rsidP="00DB4988">
            <w:pPr>
              <w:rPr>
                <w:rFonts w:ascii="GHEA Grapalat" w:eastAsia="GHEA Grapalat" w:hAnsi="GHEA Grapalat" w:cs="GHEA Grapalat"/>
              </w:rPr>
            </w:pPr>
          </w:p>
        </w:tc>
      </w:tr>
      <w:tr w:rsidR="00D20650" w:rsidRPr="00FD1EE4" w14:paraId="7D435DD6" w14:textId="77777777" w:rsidTr="00821AF9">
        <w:tc>
          <w:tcPr>
            <w:tcW w:w="2835" w:type="dxa"/>
            <w:shd w:val="clear" w:color="auto" w:fill="D9E2F3"/>
            <w:vAlign w:val="center"/>
          </w:tcPr>
          <w:p w14:paraId="00B6A6D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A2BCC23" w14:textId="77777777" w:rsidR="00D20650" w:rsidRPr="00FD1EE4" w:rsidRDefault="00D20650" w:rsidP="00DB4988">
            <w:pPr>
              <w:rPr>
                <w:rFonts w:ascii="GHEA Grapalat" w:eastAsia="GHEA Grapalat" w:hAnsi="GHEA Grapalat" w:cs="GHEA Grapalat"/>
              </w:rPr>
            </w:pPr>
          </w:p>
        </w:tc>
      </w:tr>
      <w:tr w:rsidR="00D20650" w:rsidRPr="00FD1EE4" w14:paraId="32356522" w14:textId="77777777" w:rsidTr="00821AF9">
        <w:tc>
          <w:tcPr>
            <w:tcW w:w="2835" w:type="dxa"/>
            <w:shd w:val="clear" w:color="auto" w:fill="D9E2F3"/>
            <w:vAlign w:val="center"/>
          </w:tcPr>
          <w:p w14:paraId="1C73E18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A03C48" w14:textId="77777777" w:rsidR="00D20650" w:rsidRPr="00FD1EE4" w:rsidRDefault="00D20650" w:rsidP="00DB4988">
            <w:pPr>
              <w:rPr>
                <w:rFonts w:ascii="GHEA Grapalat" w:eastAsia="GHEA Grapalat" w:hAnsi="GHEA Grapalat" w:cs="GHEA Grapalat"/>
              </w:rPr>
            </w:pPr>
          </w:p>
        </w:tc>
      </w:tr>
      <w:tr w:rsidR="00D20650" w:rsidRPr="00FD1EE4" w14:paraId="75AB362D" w14:textId="77777777" w:rsidTr="00821AF9">
        <w:trPr>
          <w:trHeight w:val="1361"/>
        </w:trPr>
        <w:tc>
          <w:tcPr>
            <w:tcW w:w="2835" w:type="dxa"/>
            <w:shd w:val="clear" w:color="auto" w:fill="D9E2F3"/>
            <w:vAlign w:val="center"/>
          </w:tcPr>
          <w:p w14:paraId="45758E1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49D7C4F1" w14:textId="77777777" w:rsidR="00D20650" w:rsidRPr="00FD1EE4" w:rsidRDefault="00D20650" w:rsidP="00DB4988">
            <w:pPr>
              <w:rPr>
                <w:rFonts w:ascii="GHEA Grapalat" w:eastAsia="GHEA Grapalat" w:hAnsi="GHEA Grapalat" w:cs="GHEA Grapalat"/>
              </w:rPr>
            </w:pPr>
          </w:p>
        </w:tc>
      </w:tr>
      <w:tr w:rsidR="00D20650" w:rsidRPr="00FD1EE4" w14:paraId="2ACA117F" w14:textId="77777777" w:rsidTr="00821AF9">
        <w:tc>
          <w:tcPr>
            <w:tcW w:w="2835" w:type="dxa"/>
            <w:shd w:val="clear" w:color="auto" w:fill="D9E2F3"/>
            <w:vAlign w:val="center"/>
          </w:tcPr>
          <w:p w14:paraId="444A5A6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37A02CB" w14:textId="77777777" w:rsidR="00D20650" w:rsidRPr="00FD1EE4" w:rsidRDefault="00D20650" w:rsidP="00DB4988">
            <w:pPr>
              <w:rPr>
                <w:rFonts w:ascii="GHEA Grapalat" w:eastAsia="GHEA Grapalat" w:hAnsi="GHEA Grapalat" w:cs="GHEA Grapalat"/>
              </w:rPr>
            </w:pPr>
          </w:p>
        </w:tc>
      </w:tr>
    </w:tbl>
    <w:p w14:paraId="250DF068" w14:textId="77777777" w:rsidR="00D20650" w:rsidRPr="00574FF7"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99503C1" w14:textId="77777777" w:rsidTr="00821AF9">
        <w:tc>
          <w:tcPr>
            <w:tcW w:w="2836" w:type="dxa"/>
            <w:shd w:val="clear" w:color="auto" w:fill="D9E2F3"/>
            <w:vAlign w:val="center"/>
          </w:tcPr>
          <w:p w14:paraId="22CC9342"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D3A1DC6" w14:textId="77777777" w:rsidR="00D20650" w:rsidRPr="00FD1EE4" w:rsidRDefault="00D20650" w:rsidP="00DB4988">
            <w:pPr>
              <w:rPr>
                <w:rFonts w:ascii="GHEA Grapalat" w:eastAsia="GHEA Grapalat" w:hAnsi="GHEA Grapalat" w:cs="GHEA Grapalat"/>
              </w:rPr>
            </w:pPr>
          </w:p>
        </w:tc>
      </w:tr>
      <w:tr w:rsidR="00D20650" w:rsidRPr="00FD1EE4" w14:paraId="20BAF54A" w14:textId="77777777" w:rsidTr="00821AF9">
        <w:tc>
          <w:tcPr>
            <w:tcW w:w="2836" w:type="dxa"/>
            <w:shd w:val="clear" w:color="auto" w:fill="D9E2F3"/>
            <w:vAlign w:val="center"/>
          </w:tcPr>
          <w:p w14:paraId="44BDE040" w14:textId="77777777" w:rsidR="00D20650" w:rsidRPr="00FD1EE4" w:rsidRDefault="00D20650" w:rsidP="002B2DFE">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350C89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0D2D5FA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20650">
                  <w:rPr>
                    <w:rFonts w:ascii="MS Gothic" w:eastAsia="MS Gothic" w:hAnsi="MS Gothic" w:cs="GHEA Grapalat" w:hint="eastAsia"/>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3F60E223" w14:textId="77777777" w:rsidR="00D20650" w:rsidRPr="00FD1EE4" w:rsidRDefault="00D20650" w:rsidP="00DB4988">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02D032C8" w14:textId="77777777" w:rsidR="00D20650" w:rsidRPr="00CB7DFD"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838E2E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30B9590D" w14:textId="77777777" w:rsidTr="00821AF9">
        <w:tc>
          <w:tcPr>
            <w:tcW w:w="2837" w:type="dxa"/>
            <w:shd w:val="clear" w:color="auto" w:fill="D9E2F3"/>
            <w:vAlign w:val="center"/>
          </w:tcPr>
          <w:p w14:paraId="0964520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8AC2FF9" w14:textId="77777777" w:rsidR="00D20650" w:rsidRPr="00FD1EE4" w:rsidRDefault="00D20650" w:rsidP="00DB4988">
            <w:pPr>
              <w:rPr>
                <w:rFonts w:ascii="GHEA Grapalat" w:eastAsia="GHEA Grapalat" w:hAnsi="GHEA Grapalat" w:cs="GHEA Grapalat"/>
              </w:rPr>
            </w:pPr>
          </w:p>
        </w:tc>
      </w:tr>
      <w:tr w:rsidR="00D20650" w:rsidRPr="00FD1EE4" w14:paraId="5AA4246B" w14:textId="77777777" w:rsidTr="00821AF9">
        <w:tc>
          <w:tcPr>
            <w:tcW w:w="2837" w:type="dxa"/>
            <w:shd w:val="clear" w:color="auto" w:fill="D9E2F3"/>
            <w:vAlign w:val="center"/>
          </w:tcPr>
          <w:p w14:paraId="519A026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5A98C9" w14:textId="77777777" w:rsidR="00D20650" w:rsidRPr="00FD1EE4" w:rsidRDefault="00D20650" w:rsidP="00DB4988">
            <w:pPr>
              <w:rPr>
                <w:rFonts w:ascii="GHEA Grapalat" w:eastAsia="GHEA Grapalat" w:hAnsi="GHEA Grapalat" w:cs="GHEA Grapalat"/>
              </w:rPr>
            </w:pPr>
          </w:p>
        </w:tc>
      </w:tr>
      <w:tr w:rsidR="00D20650" w:rsidRPr="00FD1EE4" w14:paraId="53660E3D" w14:textId="77777777" w:rsidTr="00821AF9">
        <w:tc>
          <w:tcPr>
            <w:tcW w:w="2837" w:type="dxa"/>
            <w:shd w:val="clear" w:color="auto" w:fill="D9E2F3"/>
            <w:vAlign w:val="center"/>
          </w:tcPr>
          <w:p w14:paraId="66160F0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74CABC1" w14:textId="77777777" w:rsidR="00D20650" w:rsidRPr="00FD1EE4" w:rsidRDefault="00D20650" w:rsidP="00DB4988">
            <w:pPr>
              <w:rPr>
                <w:rFonts w:ascii="GHEA Grapalat" w:eastAsia="GHEA Grapalat" w:hAnsi="GHEA Grapalat" w:cs="GHEA Grapalat"/>
              </w:rPr>
            </w:pPr>
          </w:p>
        </w:tc>
      </w:tr>
      <w:tr w:rsidR="00D20650" w:rsidRPr="00FD1EE4" w14:paraId="78EA92B2" w14:textId="77777777" w:rsidTr="00821AF9">
        <w:tc>
          <w:tcPr>
            <w:tcW w:w="2837" w:type="dxa"/>
            <w:shd w:val="clear" w:color="auto" w:fill="D9E2F3"/>
            <w:vAlign w:val="center"/>
          </w:tcPr>
          <w:p w14:paraId="0D3D0F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A7D1DF2"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2CF2C7DF"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5A0AAAF4"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0BD46DB3" w14:textId="77777777" w:rsidTr="00821AF9">
        <w:tc>
          <w:tcPr>
            <w:tcW w:w="2837" w:type="dxa"/>
            <w:shd w:val="clear" w:color="auto" w:fill="D9E2F3"/>
            <w:vAlign w:val="center"/>
          </w:tcPr>
          <w:p w14:paraId="664D28E2" w14:textId="77777777" w:rsidR="00D20650" w:rsidRPr="00B047A2"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9264290" w14:textId="77777777" w:rsidR="00D20650" w:rsidRPr="00FD1EE4" w:rsidRDefault="00D20650" w:rsidP="00DB4988">
            <w:pPr>
              <w:rPr>
                <w:rFonts w:ascii="GHEA Grapalat" w:eastAsia="GHEA Grapalat" w:hAnsi="GHEA Grapalat" w:cs="GHEA Grapalat"/>
              </w:rPr>
            </w:pPr>
          </w:p>
        </w:tc>
      </w:tr>
      <w:tr w:rsidR="00D20650" w:rsidRPr="00FD1EE4" w14:paraId="22E5EB72" w14:textId="77777777" w:rsidTr="00821AF9">
        <w:tc>
          <w:tcPr>
            <w:tcW w:w="2837" w:type="dxa"/>
            <w:shd w:val="clear" w:color="auto" w:fill="D9E2F3"/>
            <w:vAlign w:val="center"/>
          </w:tcPr>
          <w:p w14:paraId="6F81284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8F2BA67" w14:textId="77777777" w:rsidR="00D20650" w:rsidRPr="00FD1EE4" w:rsidRDefault="00D20650" w:rsidP="00DB4988">
            <w:pPr>
              <w:rPr>
                <w:rFonts w:ascii="GHEA Grapalat" w:eastAsia="GHEA Grapalat" w:hAnsi="GHEA Grapalat" w:cs="GHEA Grapalat"/>
              </w:rPr>
            </w:pPr>
          </w:p>
        </w:tc>
      </w:tr>
      <w:tr w:rsidR="00D20650" w:rsidRPr="00FD1EE4" w14:paraId="2FBFBFB0" w14:textId="77777777" w:rsidTr="00821AF9">
        <w:tc>
          <w:tcPr>
            <w:tcW w:w="2837" w:type="dxa"/>
            <w:shd w:val="clear" w:color="auto" w:fill="D9E2F3"/>
            <w:vAlign w:val="center"/>
          </w:tcPr>
          <w:p w14:paraId="698628B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AD4C613" w14:textId="77777777" w:rsidR="00D20650" w:rsidRPr="00FD1EE4" w:rsidRDefault="00D20650" w:rsidP="00DB4988">
            <w:pPr>
              <w:rPr>
                <w:rFonts w:ascii="GHEA Grapalat" w:eastAsia="GHEA Grapalat" w:hAnsi="GHEA Grapalat" w:cs="GHEA Grapalat"/>
              </w:rPr>
            </w:pPr>
          </w:p>
        </w:tc>
      </w:tr>
      <w:tr w:rsidR="00D20650" w:rsidRPr="00FD1EE4" w14:paraId="2DAE6F36" w14:textId="77777777" w:rsidTr="00821AF9">
        <w:tc>
          <w:tcPr>
            <w:tcW w:w="2837" w:type="dxa"/>
            <w:shd w:val="clear" w:color="auto" w:fill="D9E2F3"/>
            <w:vAlign w:val="center"/>
          </w:tcPr>
          <w:p w14:paraId="6A299548"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0DCE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1137D">
              <w:rPr>
                <w:rFonts w:ascii="GHEA Grapalat" w:eastAsia="GHEA Grapalat" w:hAnsi="GHEA Grapalat" w:cs="GHEA Grapalat"/>
              </w:rPr>
              <w:t>Прямое участие</w:t>
            </w:r>
          </w:p>
          <w:p w14:paraId="3137330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w:t>
            </w:r>
            <w:r w:rsidR="00D20650" w:rsidRPr="00D812D8">
              <w:rPr>
                <w:rFonts w:ascii="GHEA Grapalat" w:eastAsia="GHEA Grapalat" w:hAnsi="GHEA Grapalat" w:cs="GHEA Grapalat"/>
              </w:rPr>
              <w:t>освенное участие</w:t>
            </w:r>
          </w:p>
        </w:tc>
      </w:tr>
    </w:tbl>
    <w:p w14:paraId="17ED3D44" w14:textId="77777777" w:rsidR="00D20650" w:rsidRPr="00FD1EE4" w:rsidRDefault="00D20650" w:rsidP="00DB4988">
      <w:pPr>
        <w:rPr>
          <w:rFonts w:ascii="GHEA Grapalat" w:eastAsia="GHEA Grapalat" w:hAnsi="GHEA Grapalat" w:cs="GHEA Grapalat"/>
          <w:b/>
        </w:rPr>
      </w:pPr>
      <w:r w:rsidRPr="00FD1EE4">
        <w:rPr>
          <w:rFonts w:ascii="GHEA Grapalat" w:hAnsi="GHEA Grapalat"/>
        </w:rPr>
        <w:br w:type="page"/>
      </w:r>
    </w:p>
    <w:p w14:paraId="03541A98"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C8CF83C"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20650" w:rsidRPr="00FD1EE4" w14:paraId="5BE9A299" w14:textId="77777777" w:rsidTr="00821AF9">
        <w:tc>
          <w:tcPr>
            <w:tcW w:w="2836" w:type="dxa"/>
            <w:shd w:val="clear" w:color="auto" w:fill="D9E2F3"/>
            <w:vAlign w:val="center"/>
          </w:tcPr>
          <w:p w14:paraId="571BE66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6398CB" w14:textId="77777777" w:rsidR="00D20650" w:rsidRPr="00FD1EE4" w:rsidRDefault="00D20650" w:rsidP="00DB4988">
            <w:pPr>
              <w:rPr>
                <w:rFonts w:ascii="GHEA Grapalat" w:eastAsia="GHEA Grapalat" w:hAnsi="GHEA Grapalat" w:cs="GHEA Grapalat"/>
              </w:rPr>
            </w:pPr>
          </w:p>
        </w:tc>
      </w:tr>
      <w:tr w:rsidR="00D20650" w:rsidRPr="00FD1EE4" w14:paraId="73BEA3B2" w14:textId="77777777" w:rsidTr="00821AF9">
        <w:tc>
          <w:tcPr>
            <w:tcW w:w="2836" w:type="dxa"/>
            <w:shd w:val="clear" w:color="auto" w:fill="D9E2F3"/>
            <w:vAlign w:val="center"/>
          </w:tcPr>
          <w:p w14:paraId="2D0FB54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EAA3BA2" w14:textId="77777777" w:rsidR="00D20650" w:rsidRPr="00FD1EE4" w:rsidRDefault="00D20650" w:rsidP="00DB4988">
            <w:pPr>
              <w:rPr>
                <w:rFonts w:ascii="GHEA Grapalat" w:eastAsia="GHEA Grapalat" w:hAnsi="GHEA Grapalat" w:cs="GHEA Grapalat"/>
              </w:rPr>
            </w:pPr>
          </w:p>
        </w:tc>
      </w:tr>
      <w:tr w:rsidR="00D20650" w:rsidRPr="00FD1EE4" w14:paraId="24A5D825" w14:textId="77777777" w:rsidTr="00821AF9">
        <w:tc>
          <w:tcPr>
            <w:tcW w:w="2836" w:type="dxa"/>
            <w:shd w:val="clear" w:color="auto" w:fill="D9E2F3"/>
            <w:vAlign w:val="center"/>
          </w:tcPr>
          <w:p w14:paraId="739AC87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4087CBB" w14:textId="77777777" w:rsidR="00D20650" w:rsidRPr="00FD1EE4" w:rsidRDefault="00D20650" w:rsidP="00DB4988">
            <w:pPr>
              <w:rPr>
                <w:rFonts w:ascii="GHEA Grapalat" w:eastAsia="GHEA Grapalat" w:hAnsi="GHEA Grapalat" w:cs="GHEA Grapalat"/>
              </w:rPr>
            </w:pPr>
          </w:p>
        </w:tc>
      </w:tr>
      <w:tr w:rsidR="00D20650" w:rsidRPr="00FD1EE4" w14:paraId="69B57157" w14:textId="77777777" w:rsidTr="00821AF9">
        <w:tc>
          <w:tcPr>
            <w:tcW w:w="2836" w:type="dxa"/>
            <w:shd w:val="clear" w:color="auto" w:fill="D9E2F3"/>
            <w:vAlign w:val="center"/>
          </w:tcPr>
          <w:p w14:paraId="0961BE7D"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5D579FC" w14:textId="77777777" w:rsidR="00D20650" w:rsidRPr="00FD1EE4" w:rsidRDefault="00D20650" w:rsidP="00DB4988">
            <w:pPr>
              <w:rPr>
                <w:rFonts w:ascii="GHEA Grapalat" w:eastAsia="GHEA Grapalat" w:hAnsi="GHEA Grapalat" w:cs="GHEA Grapalat"/>
              </w:rPr>
            </w:pPr>
          </w:p>
        </w:tc>
      </w:tr>
      <w:tr w:rsidR="00D20650" w:rsidRPr="00FD1EE4" w14:paraId="5E39461D" w14:textId="77777777" w:rsidTr="00821AF9">
        <w:tc>
          <w:tcPr>
            <w:tcW w:w="2836" w:type="dxa"/>
            <w:shd w:val="clear" w:color="auto" w:fill="D9E2F3"/>
            <w:vAlign w:val="center"/>
          </w:tcPr>
          <w:p w14:paraId="70CA0AA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20829D3" w14:textId="77777777" w:rsidR="00D20650" w:rsidRPr="00FD1EE4" w:rsidRDefault="00D20650" w:rsidP="00DB4988">
            <w:pPr>
              <w:rPr>
                <w:rFonts w:ascii="GHEA Grapalat" w:eastAsia="GHEA Grapalat" w:hAnsi="GHEA Grapalat" w:cs="GHEA Grapalat"/>
              </w:rPr>
            </w:pPr>
          </w:p>
        </w:tc>
      </w:tr>
      <w:tr w:rsidR="00D20650" w:rsidRPr="00FD1EE4" w14:paraId="702EBFCC" w14:textId="77777777" w:rsidTr="00821AF9">
        <w:tc>
          <w:tcPr>
            <w:tcW w:w="2836" w:type="dxa"/>
            <w:shd w:val="clear" w:color="auto" w:fill="D9E2F3"/>
            <w:vAlign w:val="center"/>
          </w:tcPr>
          <w:p w14:paraId="5643A4CB"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C15ECEA" w14:textId="77777777" w:rsidR="00D20650" w:rsidRPr="00FD1EE4" w:rsidRDefault="00D20650" w:rsidP="00DB4988">
            <w:pPr>
              <w:rPr>
                <w:rFonts w:ascii="GHEA Grapalat" w:eastAsia="GHEA Grapalat" w:hAnsi="GHEA Grapalat" w:cs="GHEA Grapalat"/>
              </w:rPr>
            </w:pPr>
          </w:p>
        </w:tc>
      </w:tr>
    </w:tbl>
    <w:p w14:paraId="4C80D9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20650" w:rsidRPr="00FD1EE4" w14:paraId="28AA64A0" w14:textId="77777777" w:rsidTr="00821AF9">
        <w:tc>
          <w:tcPr>
            <w:tcW w:w="2977" w:type="dxa"/>
            <w:shd w:val="clear" w:color="auto" w:fill="D9E2F3"/>
            <w:vAlign w:val="center"/>
          </w:tcPr>
          <w:p w14:paraId="06227FE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492393A" w14:textId="77777777" w:rsidR="00D20650" w:rsidRPr="00FD1EE4" w:rsidRDefault="00D20650" w:rsidP="00DB4988">
            <w:pPr>
              <w:rPr>
                <w:rFonts w:ascii="GHEA Grapalat" w:eastAsia="GHEA Grapalat" w:hAnsi="GHEA Grapalat" w:cs="GHEA Grapalat"/>
              </w:rPr>
            </w:pPr>
          </w:p>
        </w:tc>
      </w:tr>
      <w:tr w:rsidR="00D20650" w:rsidRPr="00FD1EE4" w14:paraId="7AD17065" w14:textId="77777777" w:rsidTr="00821AF9">
        <w:tc>
          <w:tcPr>
            <w:tcW w:w="2977" w:type="dxa"/>
            <w:shd w:val="clear" w:color="auto" w:fill="D9E2F3"/>
            <w:vAlign w:val="center"/>
          </w:tcPr>
          <w:p w14:paraId="2BE3200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504E1C" w14:textId="77777777" w:rsidR="00D20650" w:rsidRPr="00FD1EE4" w:rsidRDefault="00D20650" w:rsidP="00DB4988">
            <w:pPr>
              <w:rPr>
                <w:rFonts w:ascii="GHEA Grapalat" w:eastAsia="GHEA Grapalat" w:hAnsi="GHEA Grapalat" w:cs="GHEA Grapalat"/>
              </w:rPr>
            </w:pPr>
          </w:p>
        </w:tc>
      </w:tr>
      <w:tr w:rsidR="00D20650" w:rsidRPr="00FD1EE4" w14:paraId="36916455" w14:textId="77777777" w:rsidTr="00821AF9">
        <w:tc>
          <w:tcPr>
            <w:tcW w:w="2977" w:type="dxa"/>
            <w:shd w:val="clear" w:color="auto" w:fill="D9E2F3"/>
            <w:vAlign w:val="center"/>
          </w:tcPr>
          <w:p w14:paraId="4FD1C5EE" w14:textId="77777777" w:rsidR="00D20650" w:rsidRPr="00FD1EE4" w:rsidRDefault="00D20650" w:rsidP="002B2DFE">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DA32363" w14:textId="77777777" w:rsidR="00D20650" w:rsidRPr="00FD1EE4" w:rsidRDefault="00D20650" w:rsidP="00DB4988">
            <w:pPr>
              <w:rPr>
                <w:rFonts w:ascii="GHEA Grapalat" w:eastAsia="GHEA Grapalat" w:hAnsi="GHEA Grapalat" w:cs="GHEA Grapalat"/>
              </w:rPr>
            </w:pPr>
          </w:p>
        </w:tc>
      </w:tr>
      <w:tr w:rsidR="00D20650" w:rsidRPr="00FD1EE4" w14:paraId="7648D6EE" w14:textId="77777777" w:rsidTr="00821AF9">
        <w:tc>
          <w:tcPr>
            <w:tcW w:w="2977" w:type="dxa"/>
            <w:shd w:val="clear" w:color="auto" w:fill="D9E2F3"/>
            <w:vAlign w:val="center"/>
          </w:tcPr>
          <w:p w14:paraId="02C2E2C8" w14:textId="77777777" w:rsidR="00D20650" w:rsidRPr="00FD1EE4" w:rsidRDefault="00D20650" w:rsidP="002B2DFE">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0982B43A" w14:textId="77777777" w:rsidR="00D20650" w:rsidRPr="00FD1EE4" w:rsidRDefault="00D20650" w:rsidP="00DB4988">
            <w:pPr>
              <w:rPr>
                <w:rFonts w:ascii="GHEA Grapalat" w:eastAsia="GHEA Grapalat" w:hAnsi="GHEA Grapalat" w:cs="GHEA Grapalat"/>
              </w:rPr>
            </w:pPr>
          </w:p>
        </w:tc>
      </w:tr>
      <w:tr w:rsidR="00D20650" w:rsidRPr="00FD1EE4" w14:paraId="0790A863" w14:textId="77777777" w:rsidTr="00821AF9">
        <w:tc>
          <w:tcPr>
            <w:tcW w:w="2977" w:type="dxa"/>
            <w:shd w:val="clear" w:color="auto" w:fill="D9E2F3"/>
            <w:vAlign w:val="center"/>
          </w:tcPr>
          <w:p w14:paraId="636A72B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5BEE62B" w14:textId="77777777" w:rsidR="00D20650" w:rsidRPr="00FD1EE4" w:rsidRDefault="00D20650" w:rsidP="00DB4988">
            <w:pPr>
              <w:rPr>
                <w:rFonts w:ascii="GHEA Grapalat" w:eastAsia="GHEA Grapalat" w:hAnsi="GHEA Grapalat" w:cs="GHEA Grapalat"/>
              </w:rPr>
            </w:pPr>
          </w:p>
        </w:tc>
      </w:tr>
    </w:tbl>
    <w:p w14:paraId="53988A3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20650" w:rsidRPr="00FD1EE4" w14:paraId="194D4758" w14:textId="77777777" w:rsidTr="00821AF9">
        <w:tc>
          <w:tcPr>
            <w:tcW w:w="2943" w:type="dxa"/>
            <w:shd w:val="clear" w:color="auto" w:fill="D9E2F3"/>
            <w:vAlign w:val="center"/>
          </w:tcPr>
          <w:p w14:paraId="1DFC7A2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9E67617" w14:textId="77777777" w:rsidR="00D20650" w:rsidRPr="00FD1EE4" w:rsidRDefault="00D20650" w:rsidP="00DB4988">
            <w:pPr>
              <w:rPr>
                <w:rFonts w:ascii="GHEA Grapalat" w:eastAsia="GHEA Grapalat" w:hAnsi="GHEA Grapalat" w:cs="GHEA Grapalat"/>
              </w:rPr>
            </w:pPr>
          </w:p>
        </w:tc>
      </w:tr>
      <w:tr w:rsidR="00D20650" w:rsidRPr="00FD1EE4" w14:paraId="3FD1FD74" w14:textId="77777777" w:rsidTr="00821AF9">
        <w:tc>
          <w:tcPr>
            <w:tcW w:w="2943" w:type="dxa"/>
            <w:shd w:val="clear" w:color="auto" w:fill="D9E2F3"/>
            <w:vAlign w:val="center"/>
          </w:tcPr>
          <w:p w14:paraId="44B6BF8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1DE7F9A" w14:textId="77777777" w:rsidR="00D20650" w:rsidRPr="00FD1EE4" w:rsidRDefault="00D20650" w:rsidP="00DB4988">
            <w:pPr>
              <w:rPr>
                <w:rFonts w:ascii="GHEA Grapalat" w:eastAsia="GHEA Grapalat" w:hAnsi="GHEA Grapalat" w:cs="GHEA Grapalat"/>
              </w:rPr>
            </w:pPr>
          </w:p>
        </w:tc>
      </w:tr>
      <w:tr w:rsidR="00D20650" w:rsidRPr="00FD1EE4" w14:paraId="2126C34A" w14:textId="77777777" w:rsidTr="00821AF9">
        <w:tc>
          <w:tcPr>
            <w:tcW w:w="2943" w:type="dxa"/>
            <w:shd w:val="clear" w:color="auto" w:fill="D9E2F3"/>
            <w:vAlign w:val="center"/>
          </w:tcPr>
          <w:p w14:paraId="75F5220E"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82867E6" w14:textId="77777777" w:rsidR="00D20650" w:rsidRPr="00FD1EE4" w:rsidRDefault="00D20650" w:rsidP="00DB4988">
            <w:pPr>
              <w:rPr>
                <w:rFonts w:ascii="GHEA Grapalat" w:eastAsia="GHEA Grapalat" w:hAnsi="GHEA Grapalat" w:cs="GHEA Grapalat"/>
              </w:rPr>
            </w:pPr>
          </w:p>
        </w:tc>
      </w:tr>
      <w:tr w:rsidR="00D20650" w:rsidRPr="00FD1EE4" w14:paraId="71C9A439" w14:textId="77777777" w:rsidTr="00821AF9">
        <w:tc>
          <w:tcPr>
            <w:tcW w:w="2943" w:type="dxa"/>
            <w:shd w:val="clear" w:color="auto" w:fill="D9E2F3"/>
            <w:vAlign w:val="center"/>
          </w:tcPr>
          <w:p w14:paraId="671EB477" w14:textId="77777777" w:rsidR="00D20650" w:rsidRPr="00FD1EE4" w:rsidRDefault="00D20650" w:rsidP="002B2DFE">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FFE171E" w14:textId="77777777" w:rsidR="00D20650" w:rsidRPr="00FD1EE4" w:rsidRDefault="00D20650" w:rsidP="00DB4988">
            <w:pPr>
              <w:rPr>
                <w:rFonts w:ascii="GHEA Grapalat" w:eastAsia="GHEA Grapalat" w:hAnsi="GHEA Grapalat" w:cs="GHEA Grapalat"/>
              </w:rPr>
            </w:pPr>
          </w:p>
        </w:tc>
      </w:tr>
    </w:tbl>
    <w:p w14:paraId="5FAE261A"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20650" w:rsidRPr="00FD1EE4" w14:paraId="4DA95B82" w14:textId="77777777" w:rsidTr="00821AF9">
        <w:tc>
          <w:tcPr>
            <w:tcW w:w="2837" w:type="dxa"/>
            <w:shd w:val="clear" w:color="auto" w:fill="D9E2F3"/>
            <w:vAlign w:val="center"/>
          </w:tcPr>
          <w:p w14:paraId="36F895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99E6C30" w14:textId="77777777" w:rsidR="00D20650" w:rsidRPr="00FD1EE4" w:rsidRDefault="00D20650" w:rsidP="00DB4988">
            <w:pPr>
              <w:rPr>
                <w:rFonts w:ascii="GHEA Grapalat" w:eastAsia="GHEA Grapalat" w:hAnsi="GHEA Grapalat" w:cs="GHEA Grapalat"/>
              </w:rPr>
            </w:pPr>
          </w:p>
        </w:tc>
      </w:tr>
      <w:tr w:rsidR="00D20650" w:rsidRPr="00FD1EE4" w14:paraId="167318A1" w14:textId="77777777" w:rsidTr="00821AF9">
        <w:tc>
          <w:tcPr>
            <w:tcW w:w="2837" w:type="dxa"/>
            <w:shd w:val="clear" w:color="auto" w:fill="D9E2F3"/>
            <w:vAlign w:val="center"/>
          </w:tcPr>
          <w:p w14:paraId="75285D9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89C7CF9" w14:textId="77777777" w:rsidR="00D20650" w:rsidRPr="00FD1EE4" w:rsidRDefault="00D20650" w:rsidP="00DB4988">
            <w:pPr>
              <w:rPr>
                <w:rFonts w:ascii="GHEA Grapalat" w:eastAsia="GHEA Grapalat" w:hAnsi="GHEA Grapalat" w:cs="GHEA Grapalat"/>
              </w:rPr>
            </w:pPr>
          </w:p>
        </w:tc>
      </w:tr>
      <w:tr w:rsidR="00D20650" w:rsidRPr="00FD1EE4" w14:paraId="7F709AC9" w14:textId="77777777" w:rsidTr="00821AF9">
        <w:tc>
          <w:tcPr>
            <w:tcW w:w="2837" w:type="dxa"/>
            <w:shd w:val="clear" w:color="auto" w:fill="D9E2F3"/>
            <w:vAlign w:val="center"/>
          </w:tcPr>
          <w:p w14:paraId="588486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F287DD7" w14:textId="77777777" w:rsidR="00D20650" w:rsidRPr="00FD1EE4" w:rsidRDefault="00D20650" w:rsidP="00DB4988">
            <w:pPr>
              <w:rPr>
                <w:rFonts w:ascii="GHEA Grapalat" w:eastAsia="GHEA Grapalat" w:hAnsi="GHEA Grapalat" w:cs="GHEA Grapalat"/>
              </w:rPr>
            </w:pPr>
          </w:p>
        </w:tc>
      </w:tr>
      <w:tr w:rsidR="00D20650" w:rsidRPr="00FD1EE4" w14:paraId="5A96B85F" w14:textId="77777777" w:rsidTr="00821AF9">
        <w:tc>
          <w:tcPr>
            <w:tcW w:w="2837" w:type="dxa"/>
            <w:shd w:val="clear" w:color="auto" w:fill="D9E2F3"/>
            <w:vAlign w:val="center"/>
          </w:tcPr>
          <w:p w14:paraId="1DEF10A0"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75D8A7C" w14:textId="77777777" w:rsidR="00D20650" w:rsidRPr="00FD1EE4" w:rsidRDefault="00D20650" w:rsidP="00DB4988">
            <w:pPr>
              <w:rPr>
                <w:rFonts w:ascii="GHEA Grapalat" w:eastAsia="GHEA Grapalat" w:hAnsi="GHEA Grapalat" w:cs="GHEA Grapalat"/>
              </w:rPr>
            </w:pPr>
          </w:p>
        </w:tc>
      </w:tr>
    </w:tbl>
    <w:p w14:paraId="632C0221" w14:textId="77777777" w:rsidR="00D20650" w:rsidRPr="008C665F"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720E56AC" w14:textId="77777777" w:rsidTr="00821AF9">
        <w:trPr>
          <w:trHeight w:val="924"/>
        </w:trPr>
        <w:tc>
          <w:tcPr>
            <w:tcW w:w="9016" w:type="dxa"/>
            <w:gridSpan w:val="2"/>
            <w:vAlign w:val="center"/>
          </w:tcPr>
          <w:p w14:paraId="2A5AA23A"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B34CB6">
              <w:rPr>
                <w:rFonts w:ascii="GHEA Grapalat" w:eastAsia="GHEA Grapalat" w:hAnsi="GHEA Grapalat" w:cs="GHEA Grapalat"/>
                <w:lang w:val="hy-AM"/>
              </w:rPr>
              <w:t>а</w:t>
            </w:r>
            <w:r w:rsidR="00D20650">
              <w:rPr>
                <w:rFonts w:ascii="GHEA Grapalat" w:eastAsia="GHEA Grapalat" w:hAnsi="GHEA Grapalat" w:cs="GHEA Grapalat"/>
              </w:rPr>
              <w:t>.</w:t>
            </w:r>
            <w:r w:rsidR="00D20650" w:rsidRPr="00FD1EE4">
              <w:rPr>
                <w:rFonts w:ascii="GHEA Grapalat" w:eastAsia="GHEA Grapalat" w:hAnsi="GHEA Grapalat" w:cs="GHEA Grapalat"/>
              </w:rPr>
              <w:t xml:space="preserve"> </w:t>
            </w:r>
            <w:r w:rsidR="00D20650" w:rsidRPr="00C76DD8">
              <w:rPr>
                <w:rFonts w:ascii="GHEA Grapalat" w:eastAsia="GHEA Grapalat" w:hAnsi="GHEA Grapalat" w:cs="GHEA Grapalat"/>
              </w:rPr>
              <w:t xml:space="preserve">прямо или косвенно владеет 20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20650" w:rsidRPr="00FD1EE4" w14:paraId="74B2B59F" w14:textId="77777777" w:rsidTr="00821AF9">
        <w:trPr>
          <w:trHeight w:val="684"/>
        </w:trPr>
        <w:tc>
          <w:tcPr>
            <w:tcW w:w="4508" w:type="dxa"/>
            <w:shd w:val="clear" w:color="auto" w:fill="D9E2F3"/>
            <w:vAlign w:val="center"/>
          </w:tcPr>
          <w:p w14:paraId="2B1FE8E4"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363598" w14:textId="77777777" w:rsidR="00D20650" w:rsidRPr="00FD1EE4" w:rsidRDefault="00D20650" w:rsidP="00DB4988">
            <w:pPr>
              <w:rPr>
                <w:rFonts w:ascii="GHEA Grapalat" w:eastAsia="GHEA Grapalat" w:hAnsi="GHEA Grapalat" w:cs="GHEA Grapalat"/>
              </w:rPr>
            </w:pPr>
          </w:p>
        </w:tc>
      </w:tr>
      <w:tr w:rsidR="00D20650" w:rsidRPr="00FD1EE4" w14:paraId="7491008F" w14:textId="77777777" w:rsidTr="00821AF9">
        <w:trPr>
          <w:trHeight w:val="1282"/>
        </w:trPr>
        <w:tc>
          <w:tcPr>
            <w:tcW w:w="4508" w:type="dxa"/>
            <w:shd w:val="clear" w:color="auto" w:fill="D9E2F3"/>
            <w:vAlign w:val="center"/>
          </w:tcPr>
          <w:p w14:paraId="06EE97D1"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0A42EB7F" w14:textId="77777777" w:rsidR="00D20650" w:rsidRPr="006B364D" w:rsidRDefault="00000000" w:rsidP="00DB4988">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44510DF3" w14:textId="77777777" w:rsidR="00D20650" w:rsidRPr="00F10CBA" w:rsidRDefault="00000000" w:rsidP="00DB4988">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26937667" w14:textId="77777777" w:rsidTr="00821AF9">
        <w:tc>
          <w:tcPr>
            <w:tcW w:w="9016" w:type="dxa"/>
            <w:gridSpan w:val="2"/>
            <w:vAlign w:val="center"/>
          </w:tcPr>
          <w:p w14:paraId="79CF739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6F16E4">
              <w:rPr>
                <w:rFonts w:ascii="GHEA Grapalat" w:eastAsia="GHEA Grapalat" w:hAnsi="GHEA Grapalat" w:cs="GHEA Grapalat"/>
                <w:lang w:val="hy-AM"/>
              </w:rPr>
              <w:t>б</w:t>
            </w:r>
            <w:r w:rsidR="00D20650" w:rsidRPr="006F16E4">
              <w:rPr>
                <w:rFonts w:eastAsia="Cambria Math"/>
              </w:rPr>
              <w:t>․</w:t>
            </w:r>
            <w:r w:rsidR="00D2065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20650" w:rsidRPr="00FD1EE4" w14:paraId="54339909" w14:textId="77777777" w:rsidTr="00821AF9">
        <w:tc>
          <w:tcPr>
            <w:tcW w:w="9016" w:type="dxa"/>
            <w:gridSpan w:val="2"/>
            <w:vAlign w:val="center"/>
          </w:tcPr>
          <w:p w14:paraId="02320698"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801B2D">
              <w:rPr>
                <w:rFonts w:ascii="GHEA Grapalat" w:eastAsia="GHEA Grapalat" w:hAnsi="GHEA Grapalat" w:cs="GHEA Grapalat"/>
                <w:lang w:val="hy-AM"/>
              </w:rPr>
              <w:t>в</w:t>
            </w:r>
            <w:r w:rsidR="00D20650">
              <w:rPr>
                <w:rFonts w:ascii="GHEA Grapalat" w:eastAsia="GHEA Grapalat" w:hAnsi="GHEA Grapalat" w:cs="GHEA Grapalat"/>
              </w:rPr>
              <w:t>.</w:t>
            </w:r>
            <w:r w:rsidR="00D2065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20650" w:rsidRPr="00BA30D4">
              <w:rPr>
                <w:rFonts w:ascii="GHEA Grapalat" w:eastAsia="GHEA Grapalat" w:hAnsi="GHEA Grapalat" w:cs="GHEA Grapalat"/>
                <w:lang w:val="hy-AM"/>
              </w:rPr>
              <w:t>б</w:t>
            </w:r>
            <w:r w:rsidR="00D20650" w:rsidRPr="00BA30D4">
              <w:rPr>
                <w:rFonts w:ascii="GHEA Grapalat" w:eastAsia="GHEA Grapalat" w:hAnsi="GHEA Grapalat" w:cs="GHEA Grapalat"/>
              </w:rPr>
              <w:t>"</w:t>
            </w:r>
          </w:p>
        </w:tc>
      </w:tr>
    </w:tbl>
    <w:p w14:paraId="5A82C15E" w14:textId="77777777" w:rsidR="00D20650" w:rsidRPr="00A5193B"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20650" w:rsidRPr="00FD1EE4" w14:paraId="0BD59500" w14:textId="77777777" w:rsidTr="00821AF9">
        <w:trPr>
          <w:trHeight w:val="924"/>
        </w:trPr>
        <w:tc>
          <w:tcPr>
            <w:tcW w:w="9016" w:type="dxa"/>
            <w:gridSpan w:val="2"/>
            <w:vAlign w:val="center"/>
          </w:tcPr>
          <w:p w14:paraId="65410E7C" w14:textId="77777777" w:rsidR="00D20650" w:rsidRPr="00FD1EE4" w:rsidRDefault="00000000" w:rsidP="00DB4988">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C7B43">
              <w:rPr>
                <w:rFonts w:ascii="GHEA Grapalat" w:eastAsia="GHEA Grapalat" w:hAnsi="GHEA Grapalat" w:cs="GHEA Grapalat"/>
                <w:lang w:val="hy-AM"/>
              </w:rPr>
              <w:t>а</w:t>
            </w:r>
            <w:r w:rsidR="00D20650" w:rsidRPr="00FD1EE4">
              <w:rPr>
                <w:rFonts w:eastAsia="Cambria Math"/>
              </w:rPr>
              <w:t>․</w:t>
            </w:r>
            <w:r w:rsidR="00D20650" w:rsidRPr="00FD1EE4">
              <w:rPr>
                <w:rFonts w:ascii="GHEA Grapalat" w:eastAsia="Cambria Math" w:hAnsi="GHEA Grapalat" w:cs="Cambria Math"/>
              </w:rPr>
              <w:t xml:space="preserve"> </w:t>
            </w:r>
            <w:r w:rsidR="00D20650" w:rsidRPr="00BC0F3A">
              <w:rPr>
                <w:rFonts w:ascii="GHEA Grapalat" w:eastAsia="GHEA Grapalat" w:hAnsi="GHEA Grapalat" w:cs="GHEA Grapalat"/>
              </w:rPr>
              <w:t xml:space="preserve">прямо или косвенно владеет 10 и более процентами </w:t>
            </w:r>
            <w:r w:rsidR="00D20650" w:rsidRPr="004B3E79">
              <w:rPr>
                <w:rFonts w:ascii="GHEA Grapalat" w:eastAsia="GHEA Grapalat" w:hAnsi="GHEA Grapalat" w:cs="GHEA Grapalat"/>
              </w:rPr>
              <w:t>дающих право голоса долей</w:t>
            </w:r>
            <w:r w:rsidR="00D20650" w:rsidRPr="00C76DD8">
              <w:rPr>
                <w:rFonts w:ascii="GHEA Grapalat" w:eastAsia="GHEA Grapalat" w:hAnsi="GHEA Grapalat" w:cs="GHEA Grapalat"/>
              </w:rPr>
              <w:t xml:space="preserve"> (акций, паев) </w:t>
            </w:r>
            <w:r w:rsidR="00D2065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20650" w:rsidRPr="00FD1EE4" w14:paraId="515A87A1" w14:textId="77777777" w:rsidTr="00821AF9">
        <w:trPr>
          <w:trHeight w:val="684"/>
        </w:trPr>
        <w:tc>
          <w:tcPr>
            <w:tcW w:w="4508" w:type="dxa"/>
            <w:shd w:val="clear" w:color="auto" w:fill="D9E2F3"/>
            <w:vAlign w:val="center"/>
          </w:tcPr>
          <w:p w14:paraId="1BC1CE5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5156898" w14:textId="77777777" w:rsidR="00D20650" w:rsidRPr="00FD1EE4" w:rsidRDefault="00D20650" w:rsidP="00DB4988">
            <w:pPr>
              <w:rPr>
                <w:rFonts w:ascii="GHEA Grapalat" w:eastAsia="GHEA Grapalat" w:hAnsi="GHEA Grapalat" w:cs="GHEA Grapalat"/>
              </w:rPr>
            </w:pPr>
          </w:p>
        </w:tc>
      </w:tr>
      <w:tr w:rsidR="00D20650" w:rsidRPr="00FD1EE4" w14:paraId="106CABB3" w14:textId="77777777" w:rsidTr="00821AF9">
        <w:trPr>
          <w:trHeight w:val="1282"/>
        </w:trPr>
        <w:tc>
          <w:tcPr>
            <w:tcW w:w="4508" w:type="dxa"/>
            <w:shd w:val="clear" w:color="auto" w:fill="D9E2F3"/>
            <w:vAlign w:val="center"/>
          </w:tcPr>
          <w:p w14:paraId="1912016F"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2CDBFE9"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Прямое участие</w:t>
            </w:r>
          </w:p>
          <w:p w14:paraId="0A483D84" w14:textId="77777777" w:rsidR="00D20650" w:rsidRPr="00C843BA" w:rsidRDefault="00000000" w:rsidP="00DB4988">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Косвенное участие</w:t>
            </w:r>
          </w:p>
        </w:tc>
      </w:tr>
      <w:tr w:rsidR="00D20650" w:rsidRPr="00FD1EE4" w14:paraId="0D46FCA4" w14:textId="77777777" w:rsidTr="00821AF9">
        <w:tc>
          <w:tcPr>
            <w:tcW w:w="9016" w:type="dxa"/>
            <w:gridSpan w:val="2"/>
            <w:vAlign w:val="center"/>
          </w:tcPr>
          <w:p w14:paraId="3403B517"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D654B4">
              <w:rPr>
                <w:rFonts w:ascii="GHEA Grapalat" w:eastAsia="GHEA Grapalat" w:hAnsi="GHEA Grapalat" w:cs="GHEA Grapalat"/>
                <w:lang w:val="hy-AM"/>
              </w:rPr>
              <w:t>б</w:t>
            </w:r>
            <w:r w:rsidR="00D20650" w:rsidRPr="00D654B4">
              <w:rPr>
                <w:rFonts w:eastAsia="Cambria Math"/>
              </w:rPr>
              <w:t>․</w:t>
            </w:r>
            <w:r w:rsidR="00D20650" w:rsidRPr="00D654B4">
              <w:rPr>
                <w:rFonts w:ascii="GHEA Grapalat" w:eastAsia="Cambria Math" w:hAnsi="GHEA Grapalat" w:cs="Cambria Math"/>
              </w:rPr>
              <w:t xml:space="preserve"> </w:t>
            </w:r>
            <w:r w:rsidR="00D20650" w:rsidRPr="00D654B4">
              <w:rPr>
                <w:rFonts w:ascii="GHEA Grapalat" w:eastAsia="GHEA Grapalat" w:hAnsi="GHEA Grapalat" w:cs="GHEA Grapalat"/>
              </w:rPr>
              <w:t xml:space="preserve">имеет право назначать или </w:t>
            </w:r>
            <w:r w:rsidR="00D20650" w:rsidRPr="00D654B4">
              <w:rPr>
                <w:rFonts w:ascii="GHEA Grapalat" w:eastAsia="GHEA Grapalat" w:hAnsi="GHEA Grapalat" w:cs="GHEA Grapalat"/>
                <w:lang w:eastAsia="hy-AM"/>
              </w:rPr>
              <w:t>освобождать</w:t>
            </w:r>
            <w:r w:rsidR="00D20650" w:rsidRPr="00D654B4">
              <w:rPr>
                <w:rFonts w:ascii="GHEA Grapalat" w:eastAsia="GHEA Grapalat" w:hAnsi="GHEA Grapalat" w:cs="GHEA Grapalat"/>
              </w:rPr>
              <w:t xml:space="preserve"> большинство членов органов управления юридического лица</w:t>
            </w:r>
          </w:p>
        </w:tc>
      </w:tr>
      <w:tr w:rsidR="00D20650" w:rsidRPr="00FD1EE4" w14:paraId="56E0694B" w14:textId="77777777" w:rsidTr="00821AF9">
        <w:tc>
          <w:tcPr>
            <w:tcW w:w="9016" w:type="dxa"/>
            <w:gridSpan w:val="2"/>
            <w:vAlign w:val="center"/>
          </w:tcPr>
          <w:p w14:paraId="7756C56A"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1104ED">
              <w:rPr>
                <w:rFonts w:ascii="GHEA Grapalat" w:eastAsia="GHEA Grapalat" w:hAnsi="GHEA Grapalat" w:cs="GHEA Grapalat"/>
                <w:lang w:val="hy-AM"/>
              </w:rPr>
              <w:t>в</w:t>
            </w:r>
            <w:r w:rsidR="00D20650" w:rsidRPr="00FD1EE4">
              <w:rPr>
                <w:rFonts w:eastAsia="Cambria Math"/>
              </w:rPr>
              <w:t>․</w:t>
            </w:r>
            <w:r w:rsidR="00D20650" w:rsidRPr="00FD1EE4">
              <w:rPr>
                <w:rFonts w:ascii="GHEA Grapalat" w:eastAsia="Cambria Math" w:hAnsi="GHEA Grapalat" w:cs="Cambria Math"/>
              </w:rPr>
              <w:t xml:space="preserve"> </w:t>
            </w:r>
            <w:r w:rsidR="00D2065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20650" w:rsidRPr="00FD1EE4" w14:paraId="440B45F8" w14:textId="77777777" w:rsidTr="00821AF9">
        <w:tc>
          <w:tcPr>
            <w:tcW w:w="9016" w:type="dxa"/>
            <w:gridSpan w:val="2"/>
            <w:vAlign w:val="center"/>
          </w:tcPr>
          <w:p w14:paraId="7A3450C3"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9839CB">
              <w:rPr>
                <w:rFonts w:ascii="GHEA Grapalat" w:eastAsia="GHEA Grapalat" w:hAnsi="GHEA Grapalat" w:cs="GHEA Grapalat"/>
                <w:lang w:val="hy-AM"/>
              </w:rPr>
              <w:t>г</w:t>
            </w:r>
            <w:r w:rsidR="00D20650" w:rsidRPr="00FD1EE4">
              <w:rPr>
                <w:rFonts w:eastAsia="Cambria Math"/>
              </w:rPr>
              <w:t>․</w:t>
            </w:r>
            <w:r w:rsidR="00D20650" w:rsidRPr="00FD1EE4">
              <w:rPr>
                <w:rFonts w:ascii="GHEA Grapalat" w:eastAsia="Cambria Math" w:hAnsi="GHEA Grapalat" w:cs="Cambria Math"/>
              </w:rPr>
              <w:t xml:space="preserve"> </w:t>
            </w:r>
            <w:r w:rsidR="00D20650" w:rsidRPr="00F84F06">
              <w:rPr>
                <w:rFonts w:ascii="GHEA Grapalat" w:eastAsia="GHEA Grapalat" w:hAnsi="GHEA Grapalat" w:cs="GHEA Grapalat"/>
              </w:rPr>
              <w:t xml:space="preserve">осуществляет реальный (фактический) контроль за юридическим лицом </w:t>
            </w:r>
            <w:r w:rsidR="00D20650">
              <w:rPr>
                <w:rFonts w:ascii="GHEA Grapalat" w:eastAsia="GHEA Grapalat" w:hAnsi="GHEA Grapalat" w:cs="GHEA Grapalat"/>
              </w:rPr>
              <w:t>иными</w:t>
            </w:r>
            <w:r w:rsidR="00D20650" w:rsidRPr="00F84F06">
              <w:rPr>
                <w:rFonts w:ascii="GHEA Grapalat" w:eastAsia="GHEA Grapalat" w:hAnsi="GHEA Grapalat" w:cs="GHEA Grapalat"/>
              </w:rPr>
              <w:t xml:space="preserve"> средствами</w:t>
            </w:r>
          </w:p>
        </w:tc>
      </w:tr>
      <w:tr w:rsidR="00D20650" w:rsidRPr="00FD1EE4" w14:paraId="2491CFBD" w14:textId="77777777" w:rsidTr="00821AF9">
        <w:tc>
          <w:tcPr>
            <w:tcW w:w="9016" w:type="dxa"/>
            <w:gridSpan w:val="2"/>
            <w:vAlign w:val="center"/>
          </w:tcPr>
          <w:p w14:paraId="7F88221E"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331D0E">
              <w:rPr>
                <w:rFonts w:ascii="GHEA Grapalat" w:eastAsia="GHEA Grapalat" w:hAnsi="GHEA Grapalat" w:cs="GHEA Grapalat"/>
                <w:lang w:val="hy-AM"/>
              </w:rPr>
              <w:t>д</w:t>
            </w:r>
            <w:r w:rsidR="00D20650" w:rsidRPr="00FD1EE4">
              <w:rPr>
                <w:rFonts w:eastAsia="Cambria Math"/>
              </w:rPr>
              <w:t>․</w:t>
            </w:r>
            <w:r w:rsidR="00D20650" w:rsidRPr="00FD1EE4">
              <w:rPr>
                <w:rFonts w:ascii="GHEA Grapalat" w:eastAsia="Cambria Math" w:hAnsi="GHEA Grapalat" w:cs="Cambria Math"/>
              </w:rPr>
              <w:t xml:space="preserve"> </w:t>
            </w:r>
            <w:r w:rsidR="00D2065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20650" w:rsidRPr="00F36505">
              <w:rPr>
                <w:rFonts w:ascii="GHEA Grapalat" w:eastAsia="GHEA Grapalat" w:hAnsi="GHEA Grapalat" w:cs="GHEA Grapalat"/>
              </w:rPr>
              <w:t xml:space="preserve"> "а" - "г"</w:t>
            </w:r>
          </w:p>
        </w:tc>
      </w:tr>
    </w:tbl>
    <w:p w14:paraId="08DB3C70" w14:textId="77777777" w:rsidR="00D20650" w:rsidRPr="00FD1EE4" w:rsidRDefault="00D20650" w:rsidP="002B2DFE">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140F7A35" w14:textId="77777777" w:rsidTr="00821AF9">
        <w:tc>
          <w:tcPr>
            <w:tcW w:w="2837" w:type="dxa"/>
            <w:shd w:val="clear" w:color="auto" w:fill="D9E2F3"/>
            <w:vAlign w:val="center"/>
          </w:tcPr>
          <w:p w14:paraId="5DAA3FB2" w14:textId="77777777" w:rsidR="00D20650" w:rsidRPr="00FD1EE4" w:rsidRDefault="00D20650" w:rsidP="002B2DFE">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5A738B" w14:textId="77777777" w:rsidR="00D20650" w:rsidRPr="00FD1EE4" w:rsidRDefault="00D20650" w:rsidP="00DB4988">
            <w:pPr>
              <w:rPr>
                <w:rFonts w:ascii="GHEA Grapalat" w:eastAsia="GHEA Grapalat" w:hAnsi="GHEA Grapalat" w:cs="GHEA Grapalat"/>
              </w:rPr>
            </w:pPr>
          </w:p>
        </w:tc>
      </w:tr>
      <w:tr w:rsidR="00D20650" w:rsidRPr="00FD1EE4" w14:paraId="4DBF62E5" w14:textId="77777777" w:rsidTr="00821AF9">
        <w:tc>
          <w:tcPr>
            <w:tcW w:w="2837" w:type="dxa"/>
            <w:shd w:val="clear" w:color="auto" w:fill="D9E2F3"/>
            <w:vAlign w:val="center"/>
          </w:tcPr>
          <w:p w14:paraId="30D00D82"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8A30E4B" w14:textId="77777777" w:rsidR="00D20650" w:rsidRPr="00B23852" w:rsidRDefault="00000000" w:rsidP="00DB498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Отдельно</w:t>
            </w:r>
          </w:p>
          <w:p w14:paraId="62681375" w14:textId="77777777" w:rsidR="00D20650" w:rsidRPr="00FD1EE4" w:rsidRDefault="00000000" w:rsidP="00DB498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sidRPr="005558FC">
              <w:rPr>
                <w:rFonts w:ascii="GHEA Grapalat" w:eastAsia="GHEA Grapalat" w:hAnsi="GHEA Grapalat" w:cs="GHEA Grapalat"/>
              </w:rPr>
              <w:t>Совместно с аффилированными лицами</w:t>
            </w:r>
          </w:p>
        </w:tc>
      </w:tr>
      <w:tr w:rsidR="00D20650" w:rsidRPr="00FD1EE4" w14:paraId="7B407871" w14:textId="77777777" w:rsidTr="00821AF9">
        <w:tc>
          <w:tcPr>
            <w:tcW w:w="2837" w:type="dxa"/>
            <w:shd w:val="clear" w:color="auto" w:fill="D9E2F3"/>
            <w:vAlign w:val="center"/>
          </w:tcPr>
          <w:p w14:paraId="4241BA8A"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9E27AE"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Да</w:t>
            </w:r>
          </w:p>
          <w:p w14:paraId="44653F76" w14:textId="77777777" w:rsidR="00D20650" w:rsidRPr="005600B4" w:rsidRDefault="00000000" w:rsidP="00DB498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20650" w:rsidRPr="00FD1EE4">
                  <w:rPr>
                    <w:rFonts w:ascii="Segoe UI Symbol" w:eastAsia="MS Gothic" w:hAnsi="Segoe UI Symbol" w:cs="Segoe UI Symbol"/>
                  </w:rPr>
                  <w:t>☐</w:t>
                </w:r>
              </w:sdtContent>
            </w:sdt>
            <w:r w:rsidR="00D20650" w:rsidRPr="00FD1EE4">
              <w:rPr>
                <w:rFonts w:ascii="GHEA Grapalat" w:eastAsia="GHEA Grapalat" w:hAnsi="GHEA Grapalat" w:cs="GHEA Grapalat"/>
              </w:rPr>
              <w:tab/>
            </w:r>
            <w:r w:rsidR="00D20650">
              <w:rPr>
                <w:rFonts w:ascii="GHEA Grapalat" w:eastAsia="GHEA Grapalat" w:hAnsi="GHEA Grapalat" w:cs="GHEA Grapalat"/>
              </w:rPr>
              <w:t>Нет</w:t>
            </w:r>
          </w:p>
        </w:tc>
      </w:tr>
    </w:tbl>
    <w:p w14:paraId="73597A7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20650" w:rsidRPr="00FD1EE4" w14:paraId="5B33F511" w14:textId="77777777" w:rsidTr="00821AF9">
        <w:tc>
          <w:tcPr>
            <w:tcW w:w="2837" w:type="dxa"/>
            <w:shd w:val="clear" w:color="auto" w:fill="D9E2F3"/>
            <w:vAlign w:val="center"/>
          </w:tcPr>
          <w:p w14:paraId="4ABB106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57100AF" w14:textId="77777777" w:rsidR="00D20650" w:rsidRPr="00FD1EE4" w:rsidRDefault="00D20650" w:rsidP="00DB4988">
            <w:pPr>
              <w:rPr>
                <w:rFonts w:ascii="GHEA Grapalat" w:eastAsia="GHEA Grapalat" w:hAnsi="GHEA Grapalat" w:cs="GHEA Grapalat"/>
              </w:rPr>
            </w:pPr>
          </w:p>
        </w:tc>
      </w:tr>
      <w:tr w:rsidR="00D20650" w:rsidRPr="00FD1EE4" w14:paraId="0DFF8A8E" w14:textId="77777777" w:rsidTr="00821AF9">
        <w:tc>
          <w:tcPr>
            <w:tcW w:w="2837" w:type="dxa"/>
            <w:shd w:val="clear" w:color="auto" w:fill="D9E2F3"/>
            <w:vAlign w:val="center"/>
          </w:tcPr>
          <w:p w14:paraId="734D6F8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CBD8761" w14:textId="77777777" w:rsidR="00D20650" w:rsidRPr="00FD1EE4" w:rsidRDefault="00D20650" w:rsidP="00DB4988">
            <w:pPr>
              <w:rPr>
                <w:rFonts w:ascii="GHEA Grapalat" w:eastAsia="GHEA Grapalat" w:hAnsi="GHEA Grapalat" w:cs="GHEA Grapalat"/>
              </w:rPr>
            </w:pPr>
          </w:p>
        </w:tc>
      </w:tr>
    </w:tbl>
    <w:p w14:paraId="1F7315DF" w14:textId="77777777" w:rsidR="00D20650" w:rsidRPr="00FD1EE4" w:rsidRDefault="00D20650" w:rsidP="00DB498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1D1ACCE7" w14:textId="77777777" w:rsidR="00D20650" w:rsidRPr="00FD1EE4" w:rsidRDefault="00D20650" w:rsidP="002B2DFE">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83378EF"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2ECC85CD" w14:textId="77777777" w:rsidTr="00821AF9">
        <w:tc>
          <w:tcPr>
            <w:tcW w:w="2835" w:type="dxa"/>
            <w:shd w:val="clear" w:color="auto" w:fill="D9E2F3"/>
            <w:vAlign w:val="center"/>
          </w:tcPr>
          <w:p w14:paraId="59B33972"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AFB556" w14:textId="77777777" w:rsidR="00D20650" w:rsidRPr="00FD1EE4" w:rsidRDefault="00D20650" w:rsidP="00DB4988">
            <w:pPr>
              <w:rPr>
                <w:rFonts w:ascii="GHEA Grapalat" w:eastAsia="GHEA Grapalat" w:hAnsi="GHEA Grapalat" w:cs="GHEA Grapalat"/>
              </w:rPr>
            </w:pPr>
          </w:p>
        </w:tc>
      </w:tr>
      <w:tr w:rsidR="00D20650" w:rsidRPr="00FD1EE4" w14:paraId="3DAF5EE5" w14:textId="77777777" w:rsidTr="00821AF9">
        <w:tc>
          <w:tcPr>
            <w:tcW w:w="2835" w:type="dxa"/>
            <w:shd w:val="clear" w:color="auto" w:fill="D9E2F3"/>
            <w:vAlign w:val="center"/>
          </w:tcPr>
          <w:p w14:paraId="7735CFF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678A719" w14:textId="77777777" w:rsidR="00D20650" w:rsidRPr="00FD1EE4" w:rsidRDefault="00D20650" w:rsidP="00DB4988">
            <w:pPr>
              <w:rPr>
                <w:rFonts w:ascii="GHEA Grapalat" w:eastAsia="GHEA Grapalat" w:hAnsi="GHEA Grapalat" w:cs="GHEA Grapalat"/>
              </w:rPr>
            </w:pPr>
          </w:p>
        </w:tc>
      </w:tr>
      <w:tr w:rsidR="00D20650" w:rsidRPr="00FD1EE4" w14:paraId="267EB835" w14:textId="77777777" w:rsidTr="00821AF9">
        <w:tc>
          <w:tcPr>
            <w:tcW w:w="2835" w:type="dxa"/>
            <w:shd w:val="clear" w:color="auto" w:fill="D9E2F3"/>
            <w:vAlign w:val="center"/>
          </w:tcPr>
          <w:p w14:paraId="0BD857DA"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5AF05D0" w14:textId="77777777" w:rsidR="00D20650" w:rsidRPr="00FD1EE4" w:rsidRDefault="00D20650" w:rsidP="00DB4988">
            <w:pPr>
              <w:rPr>
                <w:rFonts w:ascii="GHEA Grapalat" w:eastAsia="GHEA Grapalat" w:hAnsi="GHEA Grapalat" w:cs="GHEA Grapalat"/>
              </w:rPr>
            </w:pPr>
          </w:p>
        </w:tc>
      </w:tr>
      <w:tr w:rsidR="00D20650" w:rsidRPr="00FD1EE4" w14:paraId="07EAA1E7" w14:textId="77777777" w:rsidTr="00821AF9">
        <w:tc>
          <w:tcPr>
            <w:tcW w:w="2835" w:type="dxa"/>
            <w:shd w:val="clear" w:color="auto" w:fill="D9E2F3"/>
            <w:vAlign w:val="center"/>
          </w:tcPr>
          <w:p w14:paraId="666D933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4B53CD0" w14:textId="77777777" w:rsidR="00D20650" w:rsidRPr="00FD1EE4" w:rsidRDefault="00D20650" w:rsidP="00DB4988">
            <w:pPr>
              <w:rPr>
                <w:rFonts w:ascii="GHEA Grapalat" w:eastAsia="GHEA Grapalat" w:hAnsi="GHEA Grapalat" w:cs="GHEA Grapalat"/>
              </w:rPr>
            </w:pPr>
          </w:p>
        </w:tc>
      </w:tr>
      <w:tr w:rsidR="00D20650" w:rsidRPr="00FD1EE4" w14:paraId="32422A0F" w14:textId="77777777" w:rsidTr="00821AF9">
        <w:tc>
          <w:tcPr>
            <w:tcW w:w="2835" w:type="dxa"/>
            <w:shd w:val="clear" w:color="auto" w:fill="D9E2F3"/>
            <w:vAlign w:val="center"/>
          </w:tcPr>
          <w:p w14:paraId="4F51C015"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E42C311" w14:textId="77777777" w:rsidR="00D20650" w:rsidRPr="00FD1EE4" w:rsidRDefault="00D20650" w:rsidP="00DB4988">
            <w:pPr>
              <w:rPr>
                <w:rFonts w:ascii="GHEA Grapalat" w:eastAsia="GHEA Grapalat" w:hAnsi="GHEA Grapalat" w:cs="GHEA Grapalat"/>
              </w:rPr>
            </w:pPr>
          </w:p>
        </w:tc>
      </w:tr>
      <w:tr w:rsidR="00D20650" w:rsidRPr="00FD1EE4" w14:paraId="49044961" w14:textId="77777777" w:rsidTr="00821AF9">
        <w:tc>
          <w:tcPr>
            <w:tcW w:w="2835" w:type="dxa"/>
            <w:shd w:val="clear" w:color="auto" w:fill="D9E2F3"/>
            <w:vAlign w:val="center"/>
          </w:tcPr>
          <w:p w14:paraId="2F5454D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47C2AD" w14:textId="77777777" w:rsidR="00D20650" w:rsidRPr="00FD1EE4" w:rsidRDefault="00D20650" w:rsidP="00DB4988">
            <w:pPr>
              <w:rPr>
                <w:rFonts w:ascii="GHEA Grapalat" w:eastAsia="GHEA Grapalat" w:hAnsi="GHEA Grapalat" w:cs="GHEA Grapalat"/>
              </w:rPr>
            </w:pPr>
          </w:p>
        </w:tc>
      </w:tr>
      <w:tr w:rsidR="00D20650" w:rsidRPr="00FD1EE4" w14:paraId="2570568F" w14:textId="77777777" w:rsidTr="00821AF9">
        <w:tc>
          <w:tcPr>
            <w:tcW w:w="2835" w:type="dxa"/>
            <w:shd w:val="clear" w:color="auto" w:fill="D9E2F3"/>
            <w:vAlign w:val="center"/>
          </w:tcPr>
          <w:p w14:paraId="447FE29C"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9254260" w14:textId="77777777" w:rsidR="00D20650" w:rsidRPr="00FD1EE4" w:rsidRDefault="00D20650" w:rsidP="00DB4988">
            <w:pPr>
              <w:rPr>
                <w:rFonts w:ascii="GHEA Grapalat" w:eastAsia="GHEA Grapalat" w:hAnsi="GHEA Grapalat" w:cs="GHEA Grapalat"/>
              </w:rPr>
            </w:pPr>
          </w:p>
        </w:tc>
      </w:tr>
    </w:tbl>
    <w:p w14:paraId="61B58530" w14:textId="77777777" w:rsidR="00D20650" w:rsidRPr="00FD1EE4" w:rsidRDefault="00D20650" w:rsidP="002B2DFE">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325A26ED" w14:textId="77777777" w:rsidTr="00821AF9">
        <w:trPr>
          <w:trHeight w:val="853"/>
        </w:trPr>
        <w:tc>
          <w:tcPr>
            <w:tcW w:w="2835" w:type="dxa"/>
            <w:vMerge w:val="restart"/>
            <w:shd w:val="clear" w:color="auto" w:fill="D9E2F3"/>
            <w:vAlign w:val="center"/>
          </w:tcPr>
          <w:p w14:paraId="0BC36918" w14:textId="77777777" w:rsidR="00D20650" w:rsidRPr="00FD1EE4" w:rsidRDefault="00D20650" w:rsidP="002B2DFE">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2A36B59" w14:textId="77777777" w:rsidR="00D20650" w:rsidRPr="00FD1EE4" w:rsidRDefault="00D20650" w:rsidP="00DB4988">
            <w:pPr>
              <w:rPr>
                <w:rFonts w:ascii="GHEA Grapalat" w:eastAsia="GHEA Grapalat" w:hAnsi="GHEA Grapalat" w:cs="GHEA Grapalat"/>
              </w:rPr>
            </w:pPr>
          </w:p>
        </w:tc>
      </w:tr>
      <w:tr w:rsidR="00D20650" w:rsidRPr="00FD1EE4" w14:paraId="548D37BC" w14:textId="77777777" w:rsidTr="00821AF9">
        <w:trPr>
          <w:trHeight w:val="850"/>
        </w:trPr>
        <w:tc>
          <w:tcPr>
            <w:tcW w:w="2835" w:type="dxa"/>
            <w:vMerge/>
            <w:shd w:val="clear" w:color="auto" w:fill="D9E2F3"/>
            <w:vAlign w:val="center"/>
          </w:tcPr>
          <w:p w14:paraId="479413A9"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C311C4" w14:textId="77777777" w:rsidR="00D20650" w:rsidRPr="00FD1EE4" w:rsidRDefault="00D20650" w:rsidP="00DB4988">
            <w:pPr>
              <w:rPr>
                <w:rFonts w:ascii="GHEA Grapalat" w:eastAsia="GHEA Grapalat" w:hAnsi="GHEA Grapalat" w:cs="GHEA Grapalat"/>
              </w:rPr>
            </w:pPr>
          </w:p>
        </w:tc>
      </w:tr>
      <w:tr w:rsidR="00D20650" w:rsidRPr="00FD1EE4" w14:paraId="1D803482" w14:textId="77777777" w:rsidTr="00821AF9">
        <w:trPr>
          <w:trHeight w:val="850"/>
        </w:trPr>
        <w:tc>
          <w:tcPr>
            <w:tcW w:w="2835" w:type="dxa"/>
            <w:vMerge/>
            <w:shd w:val="clear" w:color="auto" w:fill="D9E2F3"/>
            <w:vAlign w:val="center"/>
          </w:tcPr>
          <w:p w14:paraId="48A0159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692A15" w14:textId="77777777" w:rsidR="00D20650" w:rsidRPr="00FD1EE4" w:rsidRDefault="00D20650" w:rsidP="00DB4988">
            <w:pPr>
              <w:rPr>
                <w:rFonts w:ascii="GHEA Grapalat" w:eastAsia="GHEA Grapalat" w:hAnsi="GHEA Grapalat" w:cs="GHEA Grapalat"/>
              </w:rPr>
            </w:pPr>
          </w:p>
        </w:tc>
      </w:tr>
      <w:tr w:rsidR="00D20650" w:rsidRPr="00FD1EE4" w14:paraId="782A0FDD" w14:textId="77777777" w:rsidTr="00821AF9">
        <w:trPr>
          <w:trHeight w:val="850"/>
        </w:trPr>
        <w:tc>
          <w:tcPr>
            <w:tcW w:w="2835" w:type="dxa"/>
            <w:vMerge/>
            <w:shd w:val="clear" w:color="auto" w:fill="D9E2F3"/>
            <w:vAlign w:val="center"/>
          </w:tcPr>
          <w:p w14:paraId="5A6B20A3"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ACFFD02" w14:textId="77777777" w:rsidR="00D20650" w:rsidRPr="00FD1EE4" w:rsidRDefault="00D20650" w:rsidP="00DB4988">
            <w:pPr>
              <w:rPr>
                <w:rFonts w:ascii="GHEA Grapalat" w:eastAsia="GHEA Grapalat" w:hAnsi="GHEA Grapalat" w:cs="GHEA Grapalat"/>
              </w:rPr>
            </w:pPr>
          </w:p>
        </w:tc>
      </w:tr>
      <w:tr w:rsidR="00D20650" w:rsidRPr="00FD1EE4" w14:paraId="38E2D1FD" w14:textId="77777777" w:rsidTr="00821AF9">
        <w:trPr>
          <w:trHeight w:val="850"/>
        </w:trPr>
        <w:tc>
          <w:tcPr>
            <w:tcW w:w="2835" w:type="dxa"/>
            <w:vMerge/>
            <w:shd w:val="clear" w:color="auto" w:fill="D9E2F3"/>
            <w:vAlign w:val="center"/>
          </w:tcPr>
          <w:p w14:paraId="00AF7ED6"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7A17A6F" w14:textId="77777777" w:rsidR="00D20650" w:rsidRPr="00FD1EE4" w:rsidRDefault="00D20650" w:rsidP="00DB4988">
            <w:pPr>
              <w:rPr>
                <w:rFonts w:ascii="GHEA Grapalat" w:eastAsia="GHEA Grapalat" w:hAnsi="GHEA Grapalat" w:cs="GHEA Grapalat"/>
              </w:rPr>
            </w:pPr>
          </w:p>
        </w:tc>
      </w:tr>
    </w:tbl>
    <w:p w14:paraId="709E97CC" w14:textId="77777777" w:rsidR="00D20650" w:rsidRDefault="00D20650" w:rsidP="002B2DFE">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20650" w:rsidRPr="00FD1EE4" w14:paraId="675B3BB3" w14:textId="77777777" w:rsidTr="00821AF9">
        <w:tc>
          <w:tcPr>
            <w:tcW w:w="2835" w:type="dxa"/>
            <w:shd w:val="clear" w:color="auto" w:fill="D9E2F3"/>
            <w:vAlign w:val="center"/>
          </w:tcPr>
          <w:p w14:paraId="0F32527E"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893561C" w14:textId="77777777" w:rsidR="00D20650" w:rsidRPr="00FD1EE4" w:rsidRDefault="00D20650" w:rsidP="00DB4988">
            <w:pPr>
              <w:rPr>
                <w:rFonts w:ascii="GHEA Grapalat" w:eastAsia="GHEA Grapalat" w:hAnsi="GHEA Grapalat" w:cs="GHEA Grapalat"/>
              </w:rPr>
            </w:pPr>
          </w:p>
        </w:tc>
      </w:tr>
      <w:tr w:rsidR="00D20650" w:rsidRPr="00FD1EE4" w14:paraId="5B512EEE" w14:textId="77777777" w:rsidTr="00821AF9">
        <w:tc>
          <w:tcPr>
            <w:tcW w:w="2835" w:type="dxa"/>
            <w:shd w:val="clear" w:color="auto" w:fill="D9E2F3"/>
            <w:vAlign w:val="center"/>
          </w:tcPr>
          <w:p w14:paraId="320E1F77" w14:textId="77777777" w:rsidR="00D20650" w:rsidRPr="00FD1EE4" w:rsidRDefault="00D20650" w:rsidP="002B2DFE">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2D9DF1C" w14:textId="77777777" w:rsidR="00D20650" w:rsidRPr="00FD1EE4" w:rsidRDefault="00D20650" w:rsidP="00DB4988">
            <w:pPr>
              <w:rPr>
                <w:rFonts w:ascii="GHEA Grapalat" w:eastAsia="GHEA Grapalat" w:hAnsi="GHEA Grapalat" w:cs="GHEA Grapalat"/>
              </w:rPr>
            </w:pPr>
          </w:p>
        </w:tc>
      </w:tr>
    </w:tbl>
    <w:p w14:paraId="548240AB" w14:textId="77777777" w:rsidR="00D20650" w:rsidRPr="00FD1EE4" w:rsidRDefault="00D20650" w:rsidP="00DB4988">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3F7C2A7" w14:textId="77777777" w:rsidR="00D20650" w:rsidRPr="00E86814" w:rsidRDefault="00D20650" w:rsidP="002B2DFE">
      <w:pPr>
        <w:pStyle w:val="ListParagraph"/>
        <w:numPr>
          <w:ilvl w:val="0"/>
          <w:numId w:val="1"/>
        </w:numPr>
        <w:pBdr>
          <w:top w:val="nil"/>
          <w:left w:val="nil"/>
          <w:bottom w:val="nil"/>
          <w:right w:val="nil"/>
          <w:between w:val="nil"/>
        </w:pBdr>
        <w:contextualSpacing w:val="0"/>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20650" w:rsidRPr="00FD1EE4" w14:paraId="7C122856" w14:textId="77777777" w:rsidTr="00821AF9">
        <w:tc>
          <w:tcPr>
            <w:tcW w:w="9016" w:type="dxa"/>
            <w:shd w:val="clear" w:color="auto" w:fill="D9E2F3" w:themeFill="accent1" w:themeFillTint="33"/>
          </w:tcPr>
          <w:p w14:paraId="72F35509" w14:textId="77777777" w:rsidR="00D20650" w:rsidRPr="00FD1EE4" w:rsidRDefault="00D20650" w:rsidP="00DB4988">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20650" w:rsidRPr="00FD1EE4" w14:paraId="74099148" w14:textId="77777777" w:rsidTr="00821AF9">
        <w:trPr>
          <w:trHeight w:val="10187"/>
        </w:trPr>
        <w:tc>
          <w:tcPr>
            <w:tcW w:w="9016" w:type="dxa"/>
          </w:tcPr>
          <w:p w14:paraId="5FA26500" w14:textId="77777777" w:rsidR="00D20650" w:rsidRPr="00FD1EE4" w:rsidRDefault="00D20650" w:rsidP="00DB4988">
            <w:pPr>
              <w:rPr>
                <w:rFonts w:ascii="GHEA Grapalat" w:eastAsia="GHEA Grapalat" w:hAnsi="GHEA Grapalat" w:cs="GHEA Grapalat"/>
                <w:b/>
                <w:color w:val="000000"/>
              </w:rPr>
            </w:pPr>
          </w:p>
        </w:tc>
      </w:tr>
    </w:tbl>
    <w:p w14:paraId="2E1760A8" w14:textId="77777777" w:rsidR="00D20650" w:rsidRPr="00FD1EE4" w:rsidRDefault="00D20650" w:rsidP="00DB4988">
      <w:pPr>
        <w:pBdr>
          <w:top w:val="nil"/>
          <w:left w:val="nil"/>
          <w:bottom w:val="nil"/>
          <w:right w:val="nil"/>
          <w:between w:val="nil"/>
        </w:pBdr>
        <w:rPr>
          <w:rFonts w:ascii="GHEA Grapalat" w:eastAsia="GHEA Grapalat" w:hAnsi="GHEA Grapalat" w:cs="GHEA Grapalat"/>
          <w:b/>
          <w:color w:val="000000"/>
        </w:rPr>
      </w:pPr>
    </w:p>
    <w:p w14:paraId="51E3DD47" w14:textId="77777777" w:rsidR="00D20650" w:rsidRDefault="00D20650" w:rsidP="00DB4988">
      <w:pPr>
        <w:rPr>
          <w:rFonts w:ascii="GHEA Grapalat" w:hAnsi="GHEA Grapalat"/>
          <w:b/>
        </w:rPr>
      </w:pPr>
    </w:p>
    <w:p w14:paraId="2DACDB3D" w14:textId="77777777" w:rsidR="00D20650" w:rsidRDefault="00D20650" w:rsidP="00DB4988">
      <w:pPr>
        <w:rPr>
          <w:ins w:id="15" w:author="Inesa Kocharyan" w:date="2021-09-01T11:45:00Z"/>
          <w:rFonts w:ascii="GHEA Grapalat" w:hAnsi="GHEA Grapalat"/>
          <w:b/>
        </w:rPr>
      </w:pPr>
    </w:p>
    <w:p w14:paraId="5B6382F5" w14:textId="77777777" w:rsidR="00D20650" w:rsidRDefault="00D20650" w:rsidP="00DB4988">
      <w:pPr>
        <w:rPr>
          <w:rFonts w:ascii="GHEA Grapalat" w:hAnsi="GHEA Grapalat"/>
          <w:b/>
        </w:rPr>
      </w:pPr>
      <w:r>
        <w:rPr>
          <w:rFonts w:ascii="GHEA Grapalat" w:hAnsi="GHEA Grapalat"/>
          <w:b/>
        </w:rPr>
        <w:br w:type="page"/>
      </w:r>
    </w:p>
    <w:p w14:paraId="13A3DC01" w14:textId="77777777" w:rsidR="00D20650" w:rsidRDefault="00D20650" w:rsidP="00DB4988">
      <w:pPr>
        <w:contextualSpacing/>
        <w:jc w:val="center"/>
        <w:rPr>
          <w:rFonts w:ascii="GHEA Grapalat" w:hAnsi="GHEA Grapalat"/>
          <w:b/>
        </w:rPr>
      </w:pPr>
    </w:p>
    <w:p w14:paraId="103BD487" w14:textId="77777777" w:rsidR="00D20650" w:rsidRPr="000306ED" w:rsidRDefault="00D20650" w:rsidP="00DB4988">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6255016D"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24B040" w14:textId="77777777" w:rsidR="00D20650" w:rsidRPr="000306ED" w:rsidRDefault="00D20650" w:rsidP="002B2DFE">
      <w:pPr>
        <w:pStyle w:val="ListParagraph"/>
        <w:numPr>
          <w:ilvl w:val="0"/>
          <w:numId w:val="3"/>
        </w:numPr>
        <w:ind w:left="0" w:firstLine="142"/>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8A788C" w14:textId="77777777" w:rsidR="00D20650" w:rsidRPr="000306ED" w:rsidRDefault="00D20650" w:rsidP="002B2DFE">
      <w:pPr>
        <w:pStyle w:val="ListParagraph"/>
        <w:numPr>
          <w:ilvl w:val="0"/>
          <w:numId w:val="3"/>
        </w:numPr>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3F388C" w14:textId="77777777" w:rsidR="00D20650" w:rsidRPr="000306ED" w:rsidRDefault="00D20650" w:rsidP="002B2DFE">
      <w:pPr>
        <w:pStyle w:val="ListParagraph"/>
        <w:numPr>
          <w:ilvl w:val="0"/>
          <w:numId w:val="3"/>
        </w:numPr>
        <w:ind w:left="0" w:firstLine="0"/>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693AB6" w14:textId="77777777" w:rsidR="00D20650" w:rsidRPr="000306ED" w:rsidRDefault="00D20650" w:rsidP="002B2DFE">
      <w:pPr>
        <w:pStyle w:val="ListParagraph"/>
        <w:numPr>
          <w:ilvl w:val="0"/>
          <w:numId w:val="2"/>
        </w:numPr>
        <w:ind w:left="142" w:hanging="284"/>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AFE288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36525F8"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A6E8904" w14:textId="77777777" w:rsidR="00D20650" w:rsidRPr="000306ED" w:rsidRDefault="00D20650" w:rsidP="002B2DFE">
      <w:pPr>
        <w:pStyle w:val="ListParagraph"/>
        <w:numPr>
          <w:ilvl w:val="0"/>
          <w:numId w:val="4"/>
        </w:numPr>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D8B23E9"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DED8A18" w14:textId="77777777" w:rsidR="00D20650" w:rsidRPr="000306ED" w:rsidRDefault="00D20650" w:rsidP="002B2DFE">
      <w:pPr>
        <w:pStyle w:val="ListParagraph"/>
        <w:numPr>
          <w:ilvl w:val="0"/>
          <w:numId w:val="5"/>
        </w:numPr>
        <w:ind w:left="0" w:hanging="426"/>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D79C80" w14:textId="77777777" w:rsidR="00D20650" w:rsidRPr="000306ED" w:rsidRDefault="00D20650" w:rsidP="00DB4988">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9BB5FE" w14:textId="77777777" w:rsidR="00D20650" w:rsidRPr="000306ED" w:rsidRDefault="00D20650" w:rsidP="002B2DFE">
      <w:pPr>
        <w:pStyle w:val="ListParagraph"/>
        <w:numPr>
          <w:ilvl w:val="0"/>
          <w:numId w:val="2"/>
        </w:numPr>
        <w:ind w:left="0"/>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EA17C6F" w14:textId="77777777" w:rsidR="00D20650" w:rsidRPr="000306ED" w:rsidRDefault="00D20650" w:rsidP="002B2DFE">
      <w:pPr>
        <w:pStyle w:val="ListParagraph"/>
        <w:numPr>
          <w:ilvl w:val="0"/>
          <w:numId w:val="6"/>
        </w:numPr>
        <w:ind w:left="0"/>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2F79C7"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C5F9DC3"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B340CD8" w14:textId="77777777" w:rsidR="00D20650" w:rsidRPr="000306ED" w:rsidRDefault="00D20650" w:rsidP="00DB4988">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6DD8D7D" w14:textId="77777777" w:rsidR="00D20650" w:rsidRPr="000306ED" w:rsidRDefault="00D20650" w:rsidP="00DB4988">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w:t>
      </w:r>
      <w:r w:rsidRPr="000306ED">
        <w:rPr>
          <w:rFonts w:ascii="GHEA Grapalat" w:hAnsi="GHEA Grapalat"/>
        </w:rPr>
        <w:lastRenderedPageBreak/>
        <w:t>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C89D823"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F35ADD9" w14:textId="77777777" w:rsidR="00D20650" w:rsidRPr="000306ED" w:rsidRDefault="00D20650" w:rsidP="00DB4988">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95B56D7" w14:textId="77777777" w:rsidR="00D20650" w:rsidRPr="000306ED" w:rsidRDefault="00D20650" w:rsidP="00DB4988">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01F5D6E" w14:textId="77777777" w:rsidR="00D20650" w:rsidRPr="000306ED" w:rsidRDefault="00D20650" w:rsidP="00DB4988">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E50314E"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5807033" w14:textId="77777777" w:rsidR="00D20650" w:rsidRPr="000306ED" w:rsidRDefault="00D20650" w:rsidP="00DB4988">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B5D3FD3"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3665FAF"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971BB47"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B2A72A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67C4A2E" w14:textId="77777777" w:rsidR="00D20650" w:rsidRPr="000306ED" w:rsidRDefault="00D20650" w:rsidP="00DB4988">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9368952"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C3EFAFC" w14:textId="77777777" w:rsidR="00D20650" w:rsidRPr="000306ED" w:rsidRDefault="00D20650" w:rsidP="00DB4988">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72F7A7A" w14:textId="77777777" w:rsidR="00D20650" w:rsidRPr="000306ED" w:rsidRDefault="00D20650" w:rsidP="00DB4988">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37A6793" w14:textId="77777777" w:rsidR="00D20650" w:rsidRPr="000306ED" w:rsidRDefault="00D20650" w:rsidP="00DB4988">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E4304C" w14:textId="77777777" w:rsidR="00D20650" w:rsidRPr="000306ED" w:rsidRDefault="00D20650" w:rsidP="00DB4988">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1D8870" w14:textId="77777777" w:rsidR="00D20650" w:rsidRPr="000306ED" w:rsidRDefault="00D20650" w:rsidP="00DB4988">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207E657" w14:textId="77777777" w:rsidR="00D20650" w:rsidRPr="000306ED" w:rsidRDefault="00D20650" w:rsidP="00DB4988">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41C4D2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CC9B2AE" w14:textId="77777777" w:rsidR="00D20650" w:rsidRPr="000306ED" w:rsidRDefault="00D20650" w:rsidP="00DB4988">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0D8964D" w14:textId="77777777" w:rsidR="00D20650" w:rsidRDefault="00D20650" w:rsidP="00DB4988">
      <w:pPr>
        <w:pStyle w:val="BodyTextIndent3"/>
        <w:widowControl w:val="0"/>
        <w:spacing w:line="240" w:lineRule="auto"/>
        <w:ind w:firstLine="0"/>
        <w:rPr>
          <w:rFonts w:ascii="GHEA Grapalat" w:hAnsi="GHEA Grapalat"/>
          <w:b/>
          <w:sz w:val="24"/>
          <w:szCs w:val="24"/>
        </w:rPr>
      </w:pPr>
    </w:p>
    <w:p w14:paraId="500AE0B0"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C5A9C2C" w14:textId="77777777" w:rsidR="00D20650" w:rsidRDefault="00D20650" w:rsidP="00DB4988">
      <w:pPr>
        <w:pStyle w:val="BodyTextIndent3"/>
        <w:widowControl w:val="0"/>
        <w:spacing w:line="240" w:lineRule="auto"/>
        <w:ind w:firstLine="0"/>
        <w:jc w:val="right"/>
        <w:rPr>
          <w:rFonts w:ascii="GHEA Grapalat" w:hAnsi="GHEA Grapalat"/>
          <w:b/>
          <w:sz w:val="24"/>
          <w:szCs w:val="24"/>
        </w:rPr>
      </w:pPr>
    </w:p>
    <w:p w14:paraId="4B2634D3" w14:textId="77777777" w:rsidR="00D20650" w:rsidRDefault="00D20650" w:rsidP="00DB4988">
      <w:pPr>
        <w:rPr>
          <w:rFonts w:ascii="GHEA Grapalat" w:hAnsi="GHEA Grapalat"/>
          <w:b/>
        </w:rPr>
      </w:pPr>
      <w:r>
        <w:rPr>
          <w:rFonts w:ascii="GHEA Grapalat" w:hAnsi="GHEA Grapalat"/>
          <w:b/>
        </w:rPr>
        <w:br w:type="page"/>
      </w:r>
    </w:p>
    <w:p w14:paraId="56DE6F84" w14:textId="77777777" w:rsidR="00D32CE7" w:rsidRDefault="00D32CE7" w:rsidP="00DB4988">
      <w:pPr>
        <w:pStyle w:val="BodyTextIndent3"/>
        <w:widowControl w:val="0"/>
        <w:spacing w:line="240" w:lineRule="auto"/>
        <w:ind w:firstLine="0"/>
        <w:jc w:val="right"/>
        <w:rPr>
          <w:rFonts w:ascii="GHEA Grapalat" w:hAnsi="GHEA Grapalat"/>
          <w:b/>
          <w:sz w:val="24"/>
          <w:szCs w:val="24"/>
        </w:rPr>
      </w:pPr>
    </w:p>
    <w:p w14:paraId="0A7B6D52" w14:textId="77777777" w:rsidR="00D32CE7" w:rsidRDefault="00D32CE7" w:rsidP="00DB4988">
      <w:pPr>
        <w:pStyle w:val="BodyTextIndent3"/>
        <w:widowControl w:val="0"/>
        <w:spacing w:line="240" w:lineRule="auto"/>
        <w:ind w:firstLine="0"/>
        <w:jc w:val="right"/>
        <w:rPr>
          <w:rFonts w:ascii="GHEA Grapalat" w:hAnsi="GHEA Grapalat"/>
          <w:b/>
          <w:sz w:val="24"/>
          <w:szCs w:val="24"/>
        </w:rPr>
      </w:pPr>
    </w:p>
    <w:p w14:paraId="13C571A0" w14:textId="2E68EDE6" w:rsidR="00D20650" w:rsidRPr="00DC619D" w:rsidRDefault="00D20650" w:rsidP="00DB498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14:paraId="18A4BAFA" w14:textId="28212F78" w:rsidR="00D20650" w:rsidRPr="009044F1" w:rsidRDefault="00D20650" w:rsidP="00DB498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BA2ADE">
        <w:rPr>
          <w:rFonts w:ascii="GHEA Grapalat" w:hAnsi="GHEA Grapalat"/>
          <w:b/>
          <w:sz w:val="24"/>
          <w:szCs w:val="24"/>
        </w:rPr>
        <w:t>EQ-BMKHTSDZB-</w:t>
      </w:r>
      <w:r w:rsidR="00EC451E">
        <w:rPr>
          <w:rFonts w:ascii="GHEA Grapalat" w:hAnsi="GHEA Grapalat"/>
          <w:b/>
          <w:sz w:val="24"/>
          <w:szCs w:val="24"/>
        </w:rPr>
        <w:t>26/37</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14:paraId="02A5D6F9" w14:textId="77777777" w:rsidR="00D20650" w:rsidRPr="009044F1" w:rsidRDefault="00D20650" w:rsidP="00DB4988">
      <w:pPr>
        <w:widowControl w:val="0"/>
        <w:ind w:firstLine="567"/>
        <w:jc w:val="center"/>
        <w:rPr>
          <w:rFonts w:ascii="GHEA Grapalat" w:hAnsi="GHEA Grapalat"/>
        </w:rPr>
      </w:pPr>
    </w:p>
    <w:p w14:paraId="2F34D33E" w14:textId="77777777" w:rsidR="00D20650" w:rsidRPr="009044F1" w:rsidRDefault="00D20650" w:rsidP="00DB4988">
      <w:pPr>
        <w:widowControl w:val="0"/>
        <w:ind w:left="-66"/>
        <w:jc w:val="center"/>
        <w:rPr>
          <w:rFonts w:ascii="GHEA Grapalat" w:hAnsi="GHEA Grapalat"/>
          <w:b/>
        </w:rPr>
      </w:pPr>
      <w:r w:rsidRPr="009044F1">
        <w:rPr>
          <w:rFonts w:ascii="GHEA Grapalat" w:hAnsi="GHEA Grapalat"/>
          <w:b/>
        </w:rPr>
        <w:t>ЦЕНОВОЕ ПРЕДЛОЖЕНИЕ</w:t>
      </w:r>
    </w:p>
    <w:p w14:paraId="1898C1A0" w14:textId="77777777" w:rsidR="00D20650" w:rsidRPr="009044F1" w:rsidRDefault="00D20650" w:rsidP="00DB4988">
      <w:pPr>
        <w:widowControl w:val="0"/>
        <w:ind w:firstLine="567"/>
        <w:jc w:val="center"/>
        <w:rPr>
          <w:rFonts w:ascii="GHEA Grapalat" w:hAnsi="GHEA Grapalat"/>
        </w:rPr>
      </w:pPr>
    </w:p>
    <w:p w14:paraId="3748E846" w14:textId="1AB8871F" w:rsidR="00D20650" w:rsidRPr="000F6C24" w:rsidRDefault="00D20650" w:rsidP="00DB4988">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BA2ADE">
        <w:rPr>
          <w:rFonts w:ascii="GHEA Grapalat" w:hAnsi="GHEA Grapalat"/>
          <w:spacing w:val="-6"/>
        </w:rPr>
        <w:t>EQ-BMKHTSDZB-</w:t>
      </w:r>
      <w:r w:rsidR="00EC451E">
        <w:rPr>
          <w:rFonts w:ascii="GHEA Grapalat" w:hAnsi="GHEA Grapalat"/>
          <w:spacing w:val="-6"/>
        </w:rPr>
        <w:t>26/37</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39468" w14:textId="77777777" w:rsidR="00D20650" w:rsidRPr="008842CE" w:rsidRDefault="00D20650" w:rsidP="00DB498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B611E7E" w14:textId="77777777" w:rsidR="00D20650" w:rsidRPr="009044F1" w:rsidRDefault="00D20650" w:rsidP="00DB498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7DB90E9" w14:textId="77777777" w:rsidR="00D20650" w:rsidRPr="009044F1" w:rsidRDefault="00D20650" w:rsidP="00DB4988">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D52E98C" w14:textId="77777777" w:rsidR="00D20650" w:rsidRPr="009044F1" w:rsidRDefault="00D20650" w:rsidP="00DB4988">
      <w:pPr>
        <w:widowControl w:val="0"/>
        <w:jc w:val="right"/>
        <w:rPr>
          <w:rFonts w:ascii="GHEA Grapalat" w:hAnsi="GHEA Grapalat"/>
        </w:rPr>
      </w:pPr>
      <w:r w:rsidRPr="009044F1">
        <w:rPr>
          <w:rFonts w:ascii="GHEA Grapalat" w:hAnsi="GHEA Grapalat"/>
        </w:rPr>
        <w:t>драмов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030"/>
        <w:gridCol w:w="1559"/>
        <w:gridCol w:w="1372"/>
        <w:gridCol w:w="1649"/>
      </w:tblGrid>
      <w:tr w:rsidR="00D20650" w:rsidRPr="005744FC" w14:paraId="2B3448D0" w14:textId="77777777" w:rsidTr="00AF047F">
        <w:trPr>
          <w:trHeight w:val="916"/>
          <w:jc w:val="center"/>
        </w:trPr>
        <w:tc>
          <w:tcPr>
            <w:tcW w:w="1084" w:type="dxa"/>
            <w:tcBorders>
              <w:top w:val="single" w:sz="4" w:space="0" w:color="auto"/>
              <w:left w:val="single" w:sz="4" w:space="0" w:color="auto"/>
              <w:right w:val="single" w:sz="4" w:space="0" w:color="auto"/>
            </w:tcBorders>
            <w:vAlign w:val="center"/>
          </w:tcPr>
          <w:p w14:paraId="50D694D2" w14:textId="77777777" w:rsidR="00D20650" w:rsidRPr="005744FC" w:rsidRDefault="00D20650" w:rsidP="00DB498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030" w:type="dxa"/>
            <w:tcBorders>
              <w:top w:val="single" w:sz="4" w:space="0" w:color="auto"/>
              <w:left w:val="single" w:sz="4" w:space="0" w:color="auto"/>
              <w:right w:val="single" w:sz="4" w:space="0" w:color="auto"/>
            </w:tcBorders>
            <w:vAlign w:val="center"/>
          </w:tcPr>
          <w:p w14:paraId="53182AE2" w14:textId="77777777" w:rsidR="00D20650" w:rsidRPr="00423B3F"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559" w:type="dxa"/>
            <w:tcBorders>
              <w:top w:val="single" w:sz="4" w:space="0" w:color="auto"/>
              <w:left w:val="single" w:sz="4" w:space="0" w:color="auto"/>
              <w:right w:val="single" w:sz="4" w:space="0" w:color="auto"/>
            </w:tcBorders>
            <w:vAlign w:val="center"/>
          </w:tcPr>
          <w:p w14:paraId="6131FDD6" w14:textId="77777777" w:rsidR="00D20650" w:rsidRPr="00503411" w:rsidRDefault="00D20650" w:rsidP="00DB498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5E3DD7F" w14:textId="77777777" w:rsidR="00D20650" w:rsidRPr="005744FC" w:rsidRDefault="00D20650" w:rsidP="00DB498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372" w:type="dxa"/>
            <w:tcBorders>
              <w:top w:val="single" w:sz="4" w:space="0" w:color="auto"/>
              <w:left w:val="single" w:sz="4" w:space="0" w:color="auto"/>
              <w:right w:val="single" w:sz="4" w:space="0" w:color="auto"/>
            </w:tcBorders>
            <w:vAlign w:val="center"/>
          </w:tcPr>
          <w:p w14:paraId="21B53A6A" w14:textId="77777777" w:rsidR="00D20650" w:rsidRDefault="00D20650" w:rsidP="00DB498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14:paraId="408EAFDA"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CFD12A4"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3C0EC40"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20650" w:rsidRPr="005744FC" w14:paraId="6D81B882" w14:textId="77777777" w:rsidTr="00AF047F">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FDA2D2E"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1</w:t>
            </w:r>
          </w:p>
        </w:tc>
        <w:tc>
          <w:tcPr>
            <w:tcW w:w="2030" w:type="dxa"/>
            <w:tcBorders>
              <w:top w:val="single" w:sz="4" w:space="0" w:color="auto"/>
              <w:left w:val="single" w:sz="4" w:space="0" w:color="auto"/>
              <w:bottom w:val="single" w:sz="4" w:space="0" w:color="auto"/>
              <w:right w:val="single" w:sz="4" w:space="0" w:color="auto"/>
            </w:tcBorders>
            <w:shd w:val="clear" w:color="auto" w:fill="99CCFF"/>
          </w:tcPr>
          <w:p w14:paraId="4003FA7A" w14:textId="77777777" w:rsidR="00D20650" w:rsidRPr="005744FC" w:rsidRDefault="00D20650" w:rsidP="00DB4988">
            <w:pPr>
              <w:widowControl w:val="0"/>
              <w:jc w:val="center"/>
              <w:rPr>
                <w:rFonts w:ascii="GHEA Grapalat" w:hAnsi="GHEA Grapalat"/>
                <w:b/>
                <w:i/>
                <w:sz w:val="20"/>
                <w:szCs w:val="20"/>
              </w:rPr>
            </w:pPr>
            <w:r w:rsidRPr="005744FC">
              <w:rPr>
                <w:rFonts w:ascii="GHEA Grapalat" w:hAnsi="GHEA Grapalat"/>
                <w:b/>
                <w:i/>
                <w:sz w:val="20"/>
                <w:szCs w:val="20"/>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3AD0012" w14:textId="77777777" w:rsidR="00D20650" w:rsidRPr="005744FC" w:rsidRDefault="00D20650" w:rsidP="00DB4988">
            <w:pPr>
              <w:widowControl w:val="0"/>
              <w:jc w:val="center"/>
              <w:rPr>
                <w:rFonts w:ascii="GHEA Grapalat" w:hAnsi="GHEA Grapalat"/>
                <w:i/>
                <w:sz w:val="20"/>
                <w:szCs w:val="20"/>
              </w:rPr>
            </w:pPr>
            <w:r w:rsidRPr="005744FC">
              <w:rPr>
                <w:rFonts w:ascii="GHEA Grapalat" w:hAnsi="GHEA Grapalat"/>
                <w:b/>
                <w:i/>
                <w:sz w:val="20"/>
                <w:szCs w:val="20"/>
              </w:rPr>
              <w:t>3</w:t>
            </w:r>
          </w:p>
        </w:tc>
        <w:tc>
          <w:tcPr>
            <w:tcW w:w="1372" w:type="dxa"/>
            <w:tcBorders>
              <w:top w:val="single" w:sz="4" w:space="0" w:color="auto"/>
              <w:left w:val="single" w:sz="4" w:space="0" w:color="auto"/>
              <w:bottom w:val="single" w:sz="4" w:space="0" w:color="auto"/>
              <w:right w:val="single" w:sz="4" w:space="0" w:color="auto"/>
            </w:tcBorders>
            <w:shd w:val="clear" w:color="auto" w:fill="99CCFF"/>
          </w:tcPr>
          <w:p w14:paraId="4EE8A601" w14:textId="77777777" w:rsidR="00D20650" w:rsidRPr="009754BB" w:rsidRDefault="00D20650" w:rsidP="00DB498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4E354AC1" w14:textId="77777777" w:rsidR="00D20650" w:rsidRPr="005744FC" w:rsidRDefault="00D20650" w:rsidP="00DB4988">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20650" w:rsidRPr="005744FC" w14:paraId="2F444873" w14:textId="77777777" w:rsidTr="00AF047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49050BC" w14:textId="77777777" w:rsidR="00D20650" w:rsidRPr="005744FC" w:rsidRDefault="00D20650" w:rsidP="00DB4988">
            <w:pPr>
              <w:widowControl w:val="0"/>
              <w:jc w:val="center"/>
              <w:rPr>
                <w:rFonts w:ascii="GHEA Grapalat" w:hAnsi="GHEA Grapalat"/>
                <w:b/>
                <w:bCs/>
                <w:sz w:val="20"/>
                <w:szCs w:val="20"/>
              </w:rPr>
            </w:pPr>
            <w:r w:rsidRPr="005744FC">
              <w:rPr>
                <w:rFonts w:ascii="GHEA Grapalat" w:hAnsi="GHEA Grapalat"/>
                <w:b/>
                <w:sz w:val="20"/>
                <w:szCs w:val="20"/>
              </w:rPr>
              <w:t>1</w:t>
            </w:r>
          </w:p>
        </w:tc>
        <w:tc>
          <w:tcPr>
            <w:tcW w:w="2030" w:type="dxa"/>
            <w:tcBorders>
              <w:top w:val="single" w:sz="4" w:space="0" w:color="auto"/>
              <w:left w:val="single" w:sz="4" w:space="0" w:color="auto"/>
              <w:bottom w:val="single" w:sz="4" w:space="0" w:color="auto"/>
              <w:right w:val="single" w:sz="4" w:space="0" w:color="auto"/>
            </w:tcBorders>
            <w:vAlign w:val="center"/>
          </w:tcPr>
          <w:p w14:paraId="48591497" w14:textId="77777777" w:rsidR="00C13F0A" w:rsidRDefault="00C13F0A" w:rsidP="00C13F0A">
            <w:pPr>
              <w:spacing w:before="240" w:after="240"/>
              <w:jc w:val="center"/>
              <w:rPr>
                <w:rFonts w:ascii="GHEA Grapalat" w:eastAsia="Tahoma" w:hAnsi="GHEA Grapalat" w:cstheme="majorHAnsi"/>
              </w:rPr>
            </w:pPr>
            <w:r w:rsidRPr="00C13F0A">
              <w:rPr>
                <w:rFonts w:ascii="GHEA Grapalat" w:eastAsia="Tahoma" w:hAnsi="GHEA Grapalat" w:cstheme="majorHAnsi"/>
                <w:sz w:val="20"/>
                <w:szCs w:val="20"/>
              </w:rPr>
              <w:t>Преобретение консультационных услуг по разработке концепции инвестиционной программы Международной академии тенниса в Ереване, и соответствующей тендерной документации</w:t>
            </w:r>
          </w:p>
          <w:p w14:paraId="4F75F95D" w14:textId="59F93452" w:rsidR="00D20650" w:rsidRPr="00442D69" w:rsidRDefault="00D20650" w:rsidP="00DB4988">
            <w:pPr>
              <w:widowControl w:val="0"/>
              <w:rPr>
                <w:rFonts w:ascii="GHEA Grapalat" w:hAnsi="GHEA Grapalat"/>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BEC400B" w14:textId="77777777" w:rsidR="00D20650" w:rsidRPr="005744FC" w:rsidRDefault="00D20650" w:rsidP="00DB4988">
            <w:pPr>
              <w:widowControl w:val="0"/>
              <w:jc w:val="center"/>
              <w:rPr>
                <w:rFonts w:ascii="GHEA Grapalat" w:hAnsi="GHEA Grapalat"/>
                <w:sz w:val="20"/>
                <w:szCs w:val="20"/>
              </w:rPr>
            </w:pPr>
          </w:p>
        </w:tc>
        <w:tc>
          <w:tcPr>
            <w:tcW w:w="1372" w:type="dxa"/>
            <w:tcBorders>
              <w:top w:val="single" w:sz="4" w:space="0" w:color="auto"/>
              <w:left w:val="single" w:sz="4" w:space="0" w:color="auto"/>
              <w:bottom w:val="single" w:sz="4" w:space="0" w:color="auto"/>
              <w:right w:val="single" w:sz="4" w:space="0" w:color="auto"/>
            </w:tcBorders>
          </w:tcPr>
          <w:p w14:paraId="3161EF57" w14:textId="77777777" w:rsidR="00D20650" w:rsidRPr="005744FC" w:rsidRDefault="00D20650" w:rsidP="00DB498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527B480" w14:textId="77777777" w:rsidR="00D20650" w:rsidRPr="005744FC" w:rsidRDefault="00D20650" w:rsidP="00DB4988">
            <w:pPr>
              <w:widowControl w:val="0"/>
              <w:jc w:val="center"/>
              <w:rPr>
                <w:rFonts w:ascii="GHEA Grapalat" w:hAnsi="GHEA Grapalat"/>
                <w:sz w:val="20"/>
                <w:szCs w:val="20"/>
              </w:rPr>
            </w:pPr>
          </w:p>
        </w:tc>
      </w:tr>
    </w:tbl>
    <w:p w14:paraId="55F89500" w14:textId="77777777" w:rsidR="00D20650" w:rsidRPr="00DD2B43" w:rsidRDefault="00D20650" w:rsidP="00DB498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C790C26" w14:textId="77777777" w:rsidR="00D20650" w:rsidRPr="00567D3B" w:rsidRDefault="00D20650" w:rsidP="00DB498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AD3DDE8" w14:textId="77777777" w:rsidR="00D20650" w:rsidRPr="00D3436F" w:rsidRDefault="00D20650" w:rsidP="00DB4988">
      <w:pPr>
        <w:widowControl w:val="0"/>
        <w:jc w:val="both"/>
        <w:rPr>
          <w:rFonts w:ascii="GHEA Grapalat" w:hAnsi="GHEA Grapalat"/>
          <w:lang w:val="es-ES"/>
        </w:rPr>
      </w:pPr>
    </w:p>
    <w:p w14:paraId="7CF4C76C" w14:textId="77777777" w:rsidR="00D20650" w:rsidRPr="000F6C24" w:rsidRDefault="00D20650" w:rsidP="00DB4988">
      <w:pPr>
        <w:widowControl w:val="0"/>
        <w:jc w:val="right"/>
        <w:rPr>
          <w:rFonts w:ascii="GHEA Grapalat" w:hAnsi="GHEA Grapalat"/>
        </w:rPr>
      </w:pPr>
      <w:r w:rsidRPr="009044F1">
        <w:rPr>
          <w:rFonts w:ascii="GHEA Grapalat" w:hAnsi="GHEA Grapalat"/>
        </w:rPr>
        <w:t>М. П.</w:t>
      </w:r>
    </w:p>
    <w:p w14:paraId="559378A3" w14:textId="77777777" w:rsidR="00D20650" w:rsidRDefault="00D20650" w:rsidP="00DB4988">
      <w:pPr>
        <w:rPr>
          <w:rFonts w:ascii="GHEA Grapalat" w:hAnsi="GHEA Grapalat"/>
          <w:b/>
        </w:rPr>
      </w:pPr>
      <w:r>
        <w:rPr>
          <w:rFonts w:ascii="GHEA Grapalat" w:hAnsi="GHEA Grapalat"/>
          <w:b/>
        </w:rPr>
        <w:br w:type="page"/>
      </w:r>
    </w:p>
    <w:p w14:paraId="1BFBF968" w14:textId="7C947994" w:rsidR="00D20650" w:rsidRDefault="00D20650" w:rsidP="00DB4988">
      <w:pPr>
        <w:rPr>
          <w:rFonts w:ascii="GHEA Grapalat" w:hAnsi="GHEA Grapalat"/>
          <w:b/>
        </w:rPr>
      </w:pPr>
    </w:p>
    <w:p w14:paraId="2C9BDB7B" w14:textId="77777777" w:rsidR="00D20650" w:rsidRPr="00B138F3" w:rsidDel="00BC0BC4" w:rsidRDefault="00D20650" w:rsidP="00DB4988">
      <w:pPr>
        <w:widowControl w:val="0"/>
        <w:ind w:left="567" w:right="565"/>
        <w:jc w:val="center"/>
        <w:rPr>
          <w:del w:id="16" w:author="Inesa Kocharyan" w:date="2025-03-19T20:21:00Z"/>
          <w:rFonts w:ascii="GHEA Grapalat" w:hAnsi="GHEA Grapalat"/>
          <w:b/>
        </w:rPr>
      </w:pPr>
    </w:p>
    <w:p w14:paraId="723FC935" w14:textId="77777777" w:rsidR="00D20650" w:rsidRPr="00B138F3" w:rsidRDefault="00D20650" w:rsidP="00DB4988">
      <w:pPr>
        <w:widowControl w:val="0"/>
        <w:ind w:firstLine="567"/>
        <w:jc w:val="right"/>
        <w:rPr>
          <w:rFonts w:ascii="GHEA Grapalat" w:hAnsi="GHEA Grapalat" w:cs="Arial"/>
          <w:b/>
        </w:rPr>
      </w:pPr>
      <w:r w:rsidRPr="00B138F3">
        <w:rPr>
          <w:rFonts w:ascii="GHEA Grapalat" w:hAnsi="GHEA Grapalat"/>
          <w:b/>
        </w:rPr>
        <w:t>Приложение № 5</w:t>
      </w:r>
    </w:p>
    <w:p w14:paraId="1416FA0E" w14:textId="582A2DE3" w:rsidR="00D20650" w:rsidRPr="00B138F3" w:rsidRDefault="00D20650" w:rsidP="00DB498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BA2ADE">
        <w:rPr>
          <w:rFonts w:ascii="GHEA Grapalat" w:hAnsi="GHEA Grapalat"/>
          <w:b/>
          <w:sz w:val="24"/>
          <w:szCs w:val="24"/>
        </w:rPr>
        <w:t>EQ-BMKHTSDZB-</w:t>
      </w:r>
      <w:r w:rsidR="00EC451E">
        <w:rPr>
          <w:rFonts w:ascii="GHEA Grapalat" w:hAnsi="GHEA Grapalat"/>
          <w:b/>
          <w:sz w:val="24"/>
          <w:szCs w:val="24"/>
        </w:rPr>
        <w:t>26/37</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2"/>
        <w:t>*</w:t>
      </w:r>
    </w:p>
    <w:p w14:paraId="5083B20B" w14:textId="77777777" w:rsidR="00D20650" w:rsidRPr="00B138F3" w:rsidRDefault="00D20650" w:rsidP="00DB4988">
      <w:pPr>
        <w:widowControl w:val="0"/>
        <w:ind w:left="567" w:right="565"/>
        <w:jc w:val="center"/>
        <w:rPr>
          <w:rFonts w:ascii="GHEA Grapalat" w:hAnsi="GHEA Grapalat"/>
          <w:b/>
        </w:rPr>
      </w:pPr>
    </w:p>
    <w:p w14:paraId="67522A5C" w14:textId="77777777" w:rsidR="00D20650" w:rsidRPr="00B138F3" w:rsidRDefault="00D20650" w:rsidP="00DB498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62FE782" w14:textId="77777777" w:rsidR="00D20650" w:rsidRPr="00B138F3" w:rsidRDefault="00D20650" w:rsidP="00DB4988">
      <w:pPr>
        <w:widowControl w:val="0"/>
        <w:ind w:left="567" w:right="565"/>
        <w:jc w:val="center"/>
        <w:rPr>
          <w:rFonts w:ascii="GHEA Grapalat" w:hAnsi="GHEA Grapalat"/>
          <w:b/>
        </w:rPr>
      </w:pPr>
      <w:r w:rsidRPr="00B138F3">
        <w:rPr>
          <w:rFonts w:ascii="GHEA Grapalat" w:hAnsi="GHEA Grapalat"/>
          <w:b/>
        </w:rPr>
        <w:t>(обеспечение договора)</w:t>
      </w:r>
    </w:p>
    <w:p w14:paraId="06D14923" w14:textId="77777777" w:rsidR="00D20650" w:rsidRPr="00B138F3" w:rsidRDefault="00D20650" w:rsidP="00DB4988">
      <w:pPr>
        <w:widowControl w:val="0"/>
        <w:ind w:left="567" w:right="565"/>
        <w:jc w:val="center"/>
        <w:rPr>
          <w:rFonts w:ascii="GHEA Grapalat" w:hAnsi="GHEA Grapalat"/>
          <w:b/>
        </w:rPr>
      </w:pPr>
    </w:p>
    <w:p w14:paraId="25EF6E33"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D6373FD" w14:textId="77777777" w:rsidR="00D20650" w:rsidRPr="00B138F3" w:rsidRDefault="00D20650" w:rsidP="00DB4988">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rPr>
        <w:t xml:space="preserve">      номер заключаемого договора</w:t>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14:paraId="1B65AC78"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sz w:val="20"/>
          <w:szCs w:val="20"/>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rPr>
        <w:t>____</w:t>
      </w:r>
      <w:r w:rsidRPr="00B138F3">
        <w:rPr>
          <w:rFonts w:eastAsiaTheme="minorHAnsi" w:cstheme="minorBidi"/>
        </w:rPr>
        <w:t xml:space="preserve">    </w:t>
      </w:r>
    </w:p>
    <w:p w14:paraId="26963F4D" w14:textId="77777777" w:rsidR="00D20650" w:rsidRPr="00B138F3" w:rsidRDefault="00D20650" w:rsidP="00DB498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sz w:val="20"/>
          <w:szCs w:val="20"/>
        </w:rPr>
        <w:t xml:space="preserve">                                            наименование отобранного участника</w:t>
      </w:r>
    </w:p>
    <w:p w14:paraId="6D07404A" w14:textId="77777777" w:rsidR="00D20650" w:rsidRPr="00B138F3" w:rsidRDefault="00D20650" w:rsidP="00DB498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sz w:val="20"/>
          <w:szCs w:val="20"/>
        </w:rPr>
        <w:t xml:space="preserve">                                                                </w:t>
      </w:r>
      <w:r w:rsidRPr="00B138F3">
        <w:rPr>
          <w:rStyle w:val="Strong"/>
          <w:rFonts w:ascii="GHEA Grapalat" w:hAnsi="GHEA Grapalat"/>
          <w:sz w:val="20"/>
          <w:szCs w:val="20"/>
          <w:lang w:val="hy-AM"/>
        </w:rPr>
        <w:tab/>
      </w:r>
    </w:p>
    <w:p w14:paraId="4A3A567C" w14:textId="77777777" w:rsidR="00D20650" w:rsidRPr="00B138F3" w:rsidRDefault="00D20650" w:rsidP="00DB498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B14B9C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2527BBE5"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060074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7F04D6E8"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p>
    <w:p w14:paraId="77B57C7D"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875B988" w14:textId="77777777" w:rsidR="00D20650" w:rsidRPr="00B138F3" w:rsidRDefault="00D20650" w:rsidP="00DB498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75B3C19"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21D4C91"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90F4D6F" w14:textId="77777777" w:rsidR="00D20650" w:rsidRPr="00B138F3" w:rsidRDefault="00D20650" w:rsidP="00DB498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Pr="00942A65">
        <w:rPr>
          <w:rFonts w:ascii="GHEA Grapalat" w:eastAsiaTheme="minorHAnsi" w:hAnsi="GHEA Grapalat" w:cstheme="minorBidi"/>
        </w:rPr>
        <w:t>*</w:t>
      </w:r>
    </w:p>
    <w:p w14:paraId="0B1A97C9"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63DA22F" w14:textId="77777777" w:rsidR="00D20650" w:rsidRPr="00B138F3" w:rsidRDefault="00D20650" w:rsidP="00DB498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583A656"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6911319"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6968876" w14:textId="77777777" w:rsidR="00D20650" w:rsidRPr="00200B3B"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7FE03AB"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6DF60B5" w14:textId="77777777" w:rsidR="00D20650" w:rsidRPr="00200B3B"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28DD253" w14:textId="77777777" w:rsidR="00D20650" w:rsidRPr="00200B3B" w:rsidRDefault="00D20650" w:rsidP="00DB4988">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5CA9A70"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48937DD3" w14:textId="77777777" w:rsidR="00D20650"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Pr>
          <w:rStyle w:val="Strong"/>
          <w:sz w:val="20"/>
          <w:szCs w:val="20"/>
        </w:rPr>
        <w:t xml:space="preserve">                                                                                               адрес эл. почты секретаря</w:t>
      </w:r>
    </w:p>
    <w:p w14:paraId="5D4ED7E6" w14:textId="77777777" w:rsidR="00D20650" w:rsidRPr="00BF38E7"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34BD8100" w14:textId="77777777" w:rsidR="00D20650" w:rsidRPr="00B138F3" w:rsidRDefault="00D20650" w:rsidP="00DB4988">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50AACC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593F91B"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C86955" w14:textId="77777777" w:rsidR="00D20650" w:rsidRPr="00B138F3" w:rsidRDefault="00D20650" w:rsidP="00DB498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B7DCAA1" w14:textId="77777777" w:rsidR="00D20650" w:rsidRPr="00B138F3" w:rsidRDefault="00D20650" w:rsidP="00DB498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3D359E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E2DD854"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D0D25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fldChar w:fldCharType="end"/>
      </w:r>
      <w:r w:rsidRPr="00B138F3">
        <w:rPr>
          <w:rFonts w:ascii="GHEA Grapalat" w:eastAsiaTheme="minorHAnsi" w:hAnsi="GHEA Grapalat" w:cstheme="minorBidi"/>
        </w:rPr>
        <w:t xml:space="preserve"> .</w:t>
      </w:r>
    </w:p>
    <w:p w14:paraId="0921A2C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6D8F77"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25C1C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874782"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FCF0EC1"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575FBB9"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A46BA8D"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p>
    <w:p w14:paraId="666FA4F6"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418673A" w14:textId="77777777" w:rsidR="00D20650" w:rsidRPr="00B138F3" w:rsidRDefault="00D20650" w:rsidP="00DB498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73D119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D76D9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F94477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rPr>
      </w:pPr>
    </w:p>
    <w:p w14:paraId="4686ABF9"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804015"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E272A30"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8A54FE"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EB8126" w14:textId="77777777" w:rsidR="00D20650" w:rsidRPr="00B138F3" w:rsidRDefault="00D20650" w:rsidP="00DB498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C63F5C"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797ADF" w14:textId="77777777" w:rsidR="00D20650" w:rsidRPr="00B138F3" w:rsidRDefault="00D20650" w:rsidP="00DB498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46B9DAB" w14:textId="77777777" w:rsidR="00D20650" w:rsidRPr="00B138F3" w:rsidRDefault="00D20650" w:rsidP="00DB4988">
      <w:pPr>
        <w:widowControl w:val="0"/>
        <w:ind w:left="567" w:right="565"/>
        <w:jc w:val="center"/>
        <w:rPr>
          <w:rFonts w:ascii="GHEA Grapalat" w:hAnsi="GHEA Grapalat"/>
          <w:b/>
        </w:rPr>
      </w:pPr>
    </w:p>
    <w:p w14:paraId="3F8C8F19" w14:textId="77777777" w:rsidR="00D20650" w:rsidRPr="00B138F3" w:rsidRDefault="00D20650" w:rsidP="00DB4988">
      <w:pPr>
        <w:widowControl w:val="0"/>
        <w:ind w:left="567" w:right="565"/>
        <w:jc w:val="center"/>
        <w:rPr>
          <w:rFonts w:ascii="GHEA Grapalat" w:hAnsi="GHEA Grapalat"/>
          <w:b/>
        </w:rPr>
      </w:pPr>
    </w:p>
    <w:p w14:paraId="0E5A9417" w14:textId="77777777" w:rsidR="00D20650" w:rsidRDefault="00D20650" w:rsidP="00DB4988">
      <w:pPr>
        <w:widowControl w:val="0"/>
        <w:jc w:val="right"/>
        <w:rPr>
          <w:rFonts w:ascii="GHEA Grapalat" w:hAnsi="GHEA Grapalat"/>
          <w:i/>
        </w:rPr>
      </w:pPr>
    </w:p>
    <w:p w14:paraId="43F0004F" w14:textId="77777777" w:rsidR="00D20650" w:rsidRDefault="00D20650" w:rsidP="00DB4988">
      <w:pPr>
        <w:widowControl w:val="0"/>
        <w:jc w:val="right"/>
        <w:rPr>
          <w:rFonts w:ascii="GHEA Grapalat" w:hAnsi="GHEA Grapalat"/>
          <w:i/>
        </w:rPr>
      </w:pPr>
    </w:p>
    <w:p w14:paraId="6948BB40" w14:textId="77777777" w:rsidR="00D20650" w:rsidRDefault="00D20650" w:rsidP="00DB4988">
      <w:pPr>
        <w:widowControl w:val="0"/>
        <w:jc w:val="right"/>
        <w:rPr>
          <w:rFonts w:ascii="GHEA Grapalat" w:hAnsi="GHEA Grapalat"/>
          <w:i/>
        </w:rPr>
      </w:pPr>
    </w:p>
    <w:p w14:paraId="26447D50" w14:textId="77777777" w:rsidR="00D20650" w:rsidRDefault="00D20650" w:rsidP="00DB4988">
      <w:pPr>
        <w:widowControl w:val="0"/>
        <w:jc w:val="right"/>
        <w:rPr>
          <w:rFonts w:ascii="GHEA Grapalat" w:hAnsi="GHEA Grapalat"/>
          <w:i/>
        </w:rPr>
      </w:pPr>
    </w:p>
    <w:p w14:paraId="2C883197" w14:textId="77777777" w:rsidR="00D20650" w:rsidRDefault="00D20650" w:rsidP="00DB4988">
      <w:pPr>
        <w:widowControl w:val="0"/>
        <w:jc w:val="right"/>
        <w:rPr>
          <w:rFonts w:ascii="GHEA Grapalat" w:hAnsi="GHEA Grapalat"/>
          <w:i/>
        </w:rPr>
      </w:pPr>
    </w:p>
    <w:p w14:paraId="7FE34B4A" w14:textId="77777777" w:rsidR="00D20650" w:rsidRDefault="00D20650" w:rsidP="00DB4988">
      <w:pPr>
        <w:rPr>
          <w:rFonts w:ascii="GHEA Grapalat" w:hAnsi="GHEA Grapalat"/>
          <w:i/>
        </w:rPr>
      </w:pPr>
      <w:r>
        <w:rPr>
          <w:rFonts w:ascii="GHEA Grapalat" w:hAnsi="GHEA Grapalat"/>
          <w:i/>
        </w:rPr>
        <w:br w:type="page"/>
      </w:r>
    </w:p>
    <w:p w14:paraId="21333958" w14:textId="77777777" w:rsidR="00D20650" w:rsidRDefault="00D20650" w:rsidP="00DB4988">
      <w:pPr>
        <w:rPr>
          <w:rFonts w:ascii="GHEA Grapalat" w:hAnsi="GHEA Grapalat"/>
          <w:b/>
        </w:rPr>
      </w:pPr>
    </w:p>
    <w:p w14:paraId="0150C1A4"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676CFB9" w14:textId="77777777" w:rsidR="001A58F9" w:rsidRPr="00B138F3" w:rsidRDefault="001A58F9" w:rsidP="001A58F9">
      <w:pPr>
        <w:widowControl w:val="0"/>
        <w:jc w:val="right"/>
        <w:rPr>
          <w:rFonts w:ascii="GHEA Grapalat" w:hAnsi="GHEA Grapalat" w:cs="GHEA Grapalat"/>
          <w:i/>
        </w:rPr>
      </w:pPr>
      <w:r w:rsidRPr="00B138F3">
        <w:rPr>
          <w:rFonts w:ascii="GHEA Grapalat" w:hAnsi="GHEA Grapalat"/>
          <w:i/>
        </w:rPr>
        <w:t>Приложение № 5.1</w:t>
      </w:r>
    </w:p>
    <w:p w14:paraId="570BD64E" w14:textId="605DD203" w:rsidR="001A58F9" w:rsidRPr="00B138F3" w:rsidRDefault="001A58F9" w:rsidP="001A58F9">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 xml:space="preserve">под кодом </w:t>
      </w:r>
      <w:r w:rsidRPr="00B138F3">
        <w:rPr>
          <w:rFonts w:ascii="GHEA Grapalat" w:hAnsi="GHEA Grapalat"/>
          <w:b/>
        </w:rPr>
        <w:t>"</w:t>
      </w:r>
      <w:r>
        <w:rPr>
          <w:rFonts w:ascii="GHEA Grapalat" w:hAnsi="GHEA Grapalat"/>
          <w:b/>
        </w:rPr>
        <w:t>EQ-BMKHTSDZB-</w:t>
      </w:r>
      <w:r w:rsidR="00EC451E">
        <w:rPr>
          <w:rFonts w:ascii="GHEA Grapalat" w:hAnsi="GHEA Grapalat"/>
          <w:b/>
        </w:rPr>
        <w:t>26/37</w:t>
      </w:r>
    </w:p>
    <w:p w14:paraId="7C294FF7" w14:textId="77777777" w:rsidR="001A58F9" w:rsidRPr="002A4554" w:rsidRDefault="001A58F9" w:rsidP="001A58F9">
      <w:pPr>
        <w:widowControl w:val="0"/>
        <w:jc w:val="center"/>
        <w:rPr>
          <w:rFonts w:ascii="GHEA Grapalat" w:hAnsi="GHEA Grapalat"/>
          <w:b/>
        </w:rPr>
      </w:pPr>
    </w:p>
    <w:p w14:paraId="57EDAA92"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53B575FC" w14:textId="77777777" w:rsidR="001A58F9" w:rsidRPr="00B138F3" w:rsidRDefault="001A58F9" w:rsidP="001A58F9">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1A58F9" w:rsidRPr="00B138F3" w14:paraId="0C4EA16B" w14:textId="77777777" w:rsidTr="00924C8C">
        <w:tc>
          <w:tcPr>
            <w:tcW w:w="4786" w:type="dxa"/>
          </w:tcPr>
          <w:p w14:paraId="737C214E" w14:textId="77777777" w:rsidR="001A58F9" w:rsidRPr="00B138F3" w:rsidRDefault="001A58F9" w:rsidP="00924C8C">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7C16A897" w14:textId="77777777" w:rsidR="001A58F9" w:rsidRPr="00B138F3" w:rsidRDefault="001A58F9" w:rsidP="00924C8C">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3"/>
              <w:t>**</w:t>
            </w:r>
          </w:p>
        </w:tc>
      </w:tr>
    </w:tbl>
    <w:p w14:paraId="3F934363" w14:textId="77777777" w:rsidR="001A58F9" w:rsidRPr="00B138F3" w:rsidRDefault="001A58F9" w:rsidP="001A58F9">
      <w:pPr>
        <w:widowControl w:val="0"/>
        <w:rPr>
          <w:rFonts w:ascii="GHEA Grapalat" w:hAnsi="GHEA Grapalat" w:cs="GHEA Grapalat"/>
          <w:b/>
        </w:rPr>
      </w:pPr>
    </w:p>
    <w:p w14:paraId="0F8D0BAD" w14:textId="77777777" w:rsidR="001A58F9" w:rsidRPr="00B138F3" w:rsidRDefault="001A58F9" w:rsidP="001A58F9">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05B61A" w14:textId="77777777" w:rsidR="001A58F9" w:rsidRPr="00B138F3" w:rsidRDefault="001A58F9" w:rsidP="001A58F9">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327DD82" w14:textId="77777777" w:rsidR="001A58F9" w:rsidRPr="00B138F3" w:rsidRDefault="001A58F9" w:rsidP="001A58F9">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B69AACD" w14:textId="77777777" w:rsidR="001A58F9" w:rsidRPr="00B138F3" w:rsidRDefault="001A58F9" w:rsidP="001A58F9">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FCA6DDD"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3E586A3" w14:textId="77777777" w:rsidR="001A58F9" w:rsidRPr="00572A57" w:rsidRDefault="001A58F9" w:rsidP="001A58F9">
      <w:pPr>
        <w:widowControl w:val="0"/>
        <w:jc w:val="center"/>
        <w:rPr>
          <w:rFonts w:ascii="GHEA Grapalat" w:hAnsi="GHEA Grapalat"/>
          <w:b/>
        </w:rPr>
      </w:pPr>
    </w:p>
    <w:p w14:paraId="376ADC67" w14:textId="77777777" w:rsidR="001A58F9" w:rsidRPr="00B138F3" w:rsidRDefault="001A58F9" w:rsidP="001A58F9">
      <w:pPr>
        <w:widowControl w:val="0"/>
        <w:jc w:val="center"/>
        <w:rPr>
          <w:rFonts w:ascii="GHEA Grapalat" w:hAnsi="GHEA Grapalat" w:cs="GHEA Grapalat"/>
          <w:b/>
          <w:bCs/>
        </w:rPr>
      </w:pPr>
      <w:r w:rsidRPr="00B138F3">
        <w:rPr>
          <w:rFonts w:ascii="GHEA Grapalat" w:hAnsi="GHEA Grapalat"/>
          <w:b/>
        </w:rPr>
        <w:t>1. Предмет соглашения</w:t>
      </w:r>
    </w:p>
    <w:p w14:paraId="1996364F" w14:textId="77777777" w:rsidR="001A58F9" w:rsidRPr="00B138F3" w:rsidRDefault="001A58F9" w:rsidP="001A58F9">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2AE34D7" w14:textId="77777777" w:rsidR="001A58F9" w:rsidRPr="00B138F3" w:rsidRDefault="001A58F9" w:rsidP="001A58F9">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02DE229" w14:textId="77777777" w:rsidR="001A58F9" w:rsidRPr="00B138F3" w:rsidRDefault="001A58F9" w:rsidP="001A58F9">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B4A38BA" w14:textId="77777777" w:rsidR="001A58F9" w:rsidRPr="00B138F3" w:rsidRDefault="001A58F9" w:rsidP="001A58F9">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496F1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6FB63CC"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5305DD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B8D5EB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78841B"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F70B48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61CBA6FE"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CD23E54"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AE177A"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9C75992"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FC3FD00"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CD9CFF"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70CE517" w14:textId="77777777" w:rsidR="001A58F9" w:rsidRPr="00572A57" w:rsidRDefault="001A58F9" w:rsidP="001A58F9">
      <w:pPr>
        <w:widowControl w:val="0"/>
        <w:jc w:val="center"/>
        <w:rPr>
          <w:rFonts w:ascii="GHEA Grapalat" w:hAnsi="GHEA Grapalat"/>
          <w:b/>
        </w:rPr>
      </w:pPr>
    </w:p>
    <w:p w14:paraId="34BD5FF9" w14:textId="77777777" w:rsidR="001A58F9" w:rsidRPr="00572A57" w:rsidRDefault="001A58F9" w:rsidP="001A58F9">
      <w:pPr>
        <w:widowControl w:val="0"/>
        <w:jc w:val="center"/>
        <w:rPr>
          <w:rFonts w:ascii="GHEA Grapalat" w:hAnsi="GHEA Grapalat"/>
          <w:b/>
        </w:rPr>
      </w:pPr>
    </w:p>
    <w:p w14:paraId="6017AB45" w14:textId="77777777" w:rsidR="001A58F9" w:rsidRPr="00572A57" w:rsidRDefault="001A58F9" w:rsidP="001A58F9">
      <w:pPr>
        <w:widowControl w:val="0"/>
        <w:jc w:val="center"/>
        <w:rPr>
          <w:rFonts w:ascii="GHEA Grapalat" w:hAnsi="GHEA Grapalat"/>
          <w:b/>
        </w:rPr>
      </w:pPr>
      <w:r w:rsidRPr="00B138F3">
        <w:rPr>
          <w:rFonts w:ascii="GHEA Grapalat" w:hAnsi="GHEA Grapalat"/>
          <w:b/>
        </w:rPr>
        <w:t>2. Иные условия</w:t>
      </w:r>
    </w:p>
    <w:p w14:paraId="071271C7" w14:textId="77777777" w:rsidR="001A58F9" w:rsidRPr="00572A57" w:rsidRDefault="001A58F9" w:rsidP="001A58F9">
      <w:pPr>
        <w:widowControl w:val="0"/>
        <w:jc w:val="center"/>
        <w:rPr>
          <w:rFonts w:ascii="GHEA Grapalat" w:hAnsi="GHEA Grapalat" w:cs="GHEA Grapalat"/>
          <w:b/>
          <w:bCs/>
        </w:rPr>
      </w:pPr>
    </w:p>
    <w:p w14:paraId="69A38E7F" w14:textId="77777777" w:rsidR="001A58F9" w:rsidRPr="00B138F3" w:rsidRDefault="001A58F9" w:rsidP="001A58F9">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429E889C" w14:textId="77777777" w:rsidR="001A58F9" w:rsidRPr="002A4554" w:rsidRDefault="001A58F9" w:rsidP="001A58F9">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6EBA6C8" w14:textId="77777777" w:rsidR="001A58F9" w:rsidRPr="00B138F3"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6A25E4" w14:textId="77777777" w:rsidR="001A58F9" w:rsidRPr="00B138F3" w:rsidDel="00A13215" w:rsidRDefault="001A58F9" w:rsidP="001A58F9">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3C707F" w14:textId="77777777" w:rsidR="001A58F9" w:rsidRPr="00B138F3" w:rsidRDefault="001A58F9" w:rsidP="001A58F9">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B49BB7" w14:textId="77777777" w:rsidR="001A58F9" w:rsidRPr="00B138F3" w:rsidRDefault="001A58F9" w:rsidP="001A58F9">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8C6A4A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7A881F3"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68E1FD7"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25686FC5"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294AB4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0C7BFDBE"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BC21CEC"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0DC345F"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номер банковского счета компании</w:t>
      </w:r>
    </w:p>
    <w:p w14:paraId="0AD1E18E"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30C6AB2D" w14:textId="77777777" w:rsidR="001A58F9" w:rsidRPr="00B138F3" w:rsidRDefault="001A58F9" w:rsidP="001A58F9">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0A1A5BA" w14:textId="77777777" w:rsidR="001A58F9" w:rsidRPr="00B138F3" w:rsidRDefault="001A58F9" w:rsidP="001A58F9">
      <w:pPr>
        <w:widowControl w:val="0"/>
        <w:jc w:val="both"/>
        <w:rPr>
          <w:rFonts w:ascii="GHEA Grapalat" w:hAnsi="GHEA Grapalat"/>
        </w:rPr>
      </w:pPr>
      <w:r w:rsidRPr="00B138F3">
        <w:rPr>
          <w:rFonts w:ascii="GHEA Grapalat" w:hAnsi="GHEA Grapalat"/>
        </w:rPr>
        <w:t>_______________________________________</w:t>
      </w:r>
    </w:p>
    <w:p w14:paraId="645FBC3E" w14:textId="77777777" w:rsidR="001A58F9" w:rsidRPr="00B138F3" w:rsidRDefault="001A58F9" w:rsidP="001A58F9">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7C57109" w14:textId="77777777" w:rsidR="001A58F9" w:rsidRPr="00B138F3" w:rsidRDefault="001A58F9" w:rsidP="001A58F9">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1A58F9" w:rsidRPr="00B138F3" w14:paraId="7AAB27E8"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E504A" w14:textId="77777777" w:rsidR="001A58F9" w:rsidRPr="00B138F3" w:rsidRDefault="001A58F9" w:rsidP="00924C8C">
            <w:pPr>
              <w:widowControl w:val="0"/>
              <w:tabs>
                <w:tab w:val="left" w:pos="3402"/>
              </w:tabs>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1A58F9" w:rsidRPr="00B138F3" w14:paraId="5687C7C3"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26E765" w14:textId="77777777" w:rsidR="001A58F9" w:rsidRPr="00B138F3" w:rsidRDefault="001A58F9" w:rsidP="00924C8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1A58F9" w:rsidRPr="00B138F3" w14:paraId="5E515D03" w14:textId="77777777" w:rsidTr="00924C8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754EA" w14:textId="77777777" w:rsidR="001A58F9" w:rsidRPr="00B138F3" w:rsidRDefault="001A58F9" w:rsidP="00924C8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1A58F9" w:rsidRPr="00B138F3" w14:paraId="6E0B5846" w14:textId="77777777" w:rsidTr="00924C8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A2B4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1A58F9" w:rsidRPr="00B138F3" w14:paraId="5A83C2FB"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65DA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1A58F9" w:rsidRPr="00B138F3" w14:paraId="12DC40C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C05EE"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1A58F9" w:rsidRPr="00B138F3" w14:paraId="6DE3094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DA015"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1A58F9" w:rsidRPr="00B138F3" w14:paraId="1C816A9C"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8368C"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A58F9" w:rsidRPr="00B138F3" w14:paraId="55FE1639"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39CAB"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1A58F9" w:rsidRPr="00B138F3" w14:paraId="272E1BFC" w14:textId="77777777" w:rsidTr="00924C8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77B3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A58F9" w:rsidRPr="00B138F3" w14:paraId="6FE69B0B" w14:textId="77777777" w:rsidTr="00924C8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45ED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1A58F9" w:rsidRPr="00B138F3" w14:paraId="5A44FCD5" w14:textId="77777777" w:rsidTr="00924C8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D6DF6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1A58F9" w:rsidRPr="00B138F3" w14:paraId="733C9276" w14:textId="77777777" w:rsidTr="00924C8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45AD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1A58F9" w:rsidRPr="00B138F3" w14:paraId="1F26ABBA"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B9BD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1A58F9" w:rsidRPr="00B138F3" w14:paraId="159B03A3"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6B498"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1A58F9" w:rsidRPr="00B138F3" w14:paraId="213EBCBB"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74493"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1A58F9" w:rsidRPr="00B138F3" w14:paraId="36623CAD" w14:textId="77777777" w:rsidTr="00924C8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DB1930"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1A58F9" w:rsidRPr="00B138F3" w14:paraId="34F1D3EC" w14:textId="77777777" w:rsidTr="00924C8C">
        <w:trPr>
          <w:trHeight w:val="424"/>
        </w:trPr>
        <w:tc>
          <w:tcPr>
            <w:tcW w:w="10980" w:type="dxa"/>
            <w:gridSpan w:val="2"/>
            <w:tcBorders>
              <w:top w:val="single" w:sz="4" w:space="0" w:color="auto"/>
              <w:left w:val="single" w:sz="4" w:space="0" w:color="auto"/>
              <w:right w:val="single" w:sz="4" w:space="0" w:color="000000"/>
            </w:tcBorders>
            <w:noWrap/>
            <w:vAlign w:val="bottom"/>
          </w:tcPr>
          <w:p w14:paraId="71BE8499"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A58F9" w:rsidRPr="00B138F3" w14:paraId="2C8A72A9"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5BE5C4" w14:textId="77777777" w:rsidR="001A58F9" w:rsidRPr="00B138F3" w:rsidRDefault="001A58F9" w:rsidP="00924C8C">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1A58F9" w:rsidRPr="00B138F3" w14:paraId="5DA27FEF" w14:textId="77777777" w:rsidTr="00924C8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D8ACB" w14:textId="77777777" w:rsidR="001A58F9" w:rsidRPr="00B138F3" w:rsidRDefault="001A58F9" w:rsidP="00924C8C">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1A58F9" w:rsidRPr="00B138F3" w14:paraId="7F138A46"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3E12ED22" w14:textId="77777777" w:rsidR="001A58F9" w:rsidRPr="00B138F3" w:rsidRDefault="001A58F9" w:rsidP="00924C8C">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7200E1C" w14:textId="77777777" w:rsidR="001A58F9" w:rsidRPr="00B138F3" w:rsidRDefault="001A58F9" w:rsidP="00924C8C">
            <w:pPr>
              <w:widowControl w:val="0"/>
              <w:rPr>
                <w:rFonts w:ascii="GHEA Grapalat" w:hAnsi="GHEA Grapalat" w:cs="Sylfaen"/>
              </w:rPr>
            </w:pPr>
          </w:p>
          <w:p w14:paraId="23CA436E"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2189A529" w14:textId="77777777" w:rsidR="001A58F9" w:rsidRPr="00B138F3" w:rsidRDefault="001A58F9" w:rsidP="00924C8C">
            <w:pPr>
              <w:widowControl w:val="0"/>
              <w:rPr>
                <w:rFonts w:ascii="GHEA Grapalat" w:hAnsi="GHEA Grapalat" w:cs="Sylfaen"/>
              </w:rPr>
            </w:pPr>
          </w:p>
          <w:p w14:paraId="3891D356"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4D6561FC" w14:textId="77777777" w:rsidR="001A58F9" w:rsidRPr="00B138F3" w:rsidRDefault="001A58F9" w:rsidP="00924C8C">
            <w:pPr>
              <w:widowControl w:val="0"/>
              <w:rPr>
                <w:rFonts w:ascii="GHEA Grapalat" w:hAnsi="GHEA Grapalat" w:cs="Sylfaen"/>
              </w:rPr>
            </w:pPr>
          </w:p>
          <w:p w14:paraId="456CCEEC" w14:textId="77777777" w:rsidR="001A58F9" w:rsidRPr="00B138F3" w:rsidRDefault="001A58F9" w:rsidP="00924C8C">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A4B0D6C" w14:textId="77777777" w:rsidR="001A58F9" w:rsidRPr="00B138F3" w:rsidRDefault="001A58F9" w:rsidP="00924C8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C4ED256" w14:textId="77777777" w:rsidR="001A58F9" w:rsidRPr="00B138F3" w:rsidRDefault="001A58F9" w:rsidP="00924C8C">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6E7E882" w14:textId="77777777" w:rsidR="001A58F9" w:rsidRPr="00B138F3" w:rsidRDefault="001A58F9" w:rsidP="00924C8C">
            <w:pPr>
              <w:widowControl w:val="0"/>
              <w:rPr>
                <w:rFonts w:ascii="GHEA Grapalat" w:hAnsi="GHEA Grapalat" w:cs="Sylfaen"/>
              </w:rPr>
            </w:pPr>
          </w:p>
          <w:p w14:paraId="69CFB71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60AED9F8" w14:textId="77777777" w:rsidR="001A58F9" w:rsidRPr="00B138F3" w:rsidRDefault="001A58F9" w:rsidP="00924C8C">
            <w:pPr>
              <w:widowControl w:val="0"/>
              <w:jc w:val="right"/>
              <w:rPr>
                <w:rFonts w:ascii="GHEA Grapalat" w:hAnsi="GHEA Grapalat" w:cs="Tahoma"/>
              </w:rPr>
            </w:pPr>
          </w:p>
          <w:p w14:paraId="2EECF448"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/____________________/</w:t>
            </w:r>
          </w:p>
          <w:p w14:paraId="53644B4B" w14:textId="77777777" w:rsidR="001A58F9" w:rsidRPr="00B138F3" w:rsidRDefault="001A58F9" w:rsidP="00924C8C">
            <w:pPr>
              <w:widowControl w:val="0"/>
              <w:rPr>
                <w:rFonts w:ascii="GHEA Grapalat" w:hAnsi="GHEA Grapalat" w:cs="Sylfaen"/>
              </w:rPr>
            </w:pPr>
          </w:p>
          <w:p w14:paraId="49A94D9E" w14:textId="77777777" w:rsidR="001A58F9" w:rsidRPr="00B138F3" w:rsidRDefault="001A58F9" w:rsidP="00924C8C">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1A58F9" w:rsidRPr="00B138F3" w14:paraId="777F0196" w14:textId="77777777" w:rsidTr="00924C8C">
        <w:trPr>
          <w:trHeight w:val="2194"/>
        </w:trPr>
        <w:tc>
          <w:tcPr>
            <w:tcW w:w="5616" w:type="dxa"/>
            <w:tcBorders>
              <w:top w:val="single" w:sz="4" w:space="0" w:color="auto"/>
              <w:left w:val="single" w:sz="4" w:space="0" w:color="auto"/>
              <w:right w:val="single" w:sz="4" w:space="0" w:color="auto"/>
            </w:tcBorders>
            <w:noWrap/>
            <w:vAlign w:val="bottom"/>
          </w:tcPr>
          <w:p w14:paraId="2BACA481" w14:textId="77777777" w:rsidR="001A58F9" w:rsidRPr="00B138F3" w:rsidRDefault="001A58F9" w:rsidP="00924C8C">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192FB31F" w14:textId="77777777" w:rsidR="001A58F9" w:rsidRPr="00B138F3" w:rsidRDefault="001A58F9" w:rsidP="00924C8C">
            <w:pPr>
              <w:widowControl w:val="0"/>
              <w:rPr>
                <w:rFonts w:ascii="GHEA Grapalat" w:hAnsi="GHEA Grapalat"/>
              </w:rPr>
            </w:pPr>
          </w:p>
          <w:p w14:paraId="55F75FF6"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0E2946F3" w14:textId="77777777" w:rsidR="001A58F9" w:rsidRPr="00B138F3" w:rsidRDefault="001A58F9" w:rsidP="00924C8C">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937EF0" w14:textId="77777777" w:rsidR="001A58F9" w:rsidRPr="00B138F3" w:rsidRDefault="001A58F9" w:rsidP="00924C8C">
            <w:pPr>
              <w:widowControl w:val="0"/>
              <w:rPr>
                <w:rFonts w:ascii="GHEA Grapalat" w:hAnsi="GHEA Grapalat" w:cs="Tahoma"/>
              </w:rPr>
            </w:pPr>
          </w:p>
          <w:p w14:paraId="1579B2E7" w14:textId="77777777" w:rsidR="001A58F9" w:rsidRPr="00B138F3" w:rsidRDefault="001A58F9" w:rsidP="00924C8C">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78D1091A" w14:textId="77777777" w:rsidR="001A58F9" w:rsidRPr="00B138F3" w:rsidRDefault="001A58F9" w:rsidP="00924C8C">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6572BB3" w14:textId="77777777" w:rsidR="001A58F9" w:rsidRPr="00B138F3" w:rsidRDefault="001A58F9" w:rsidP="00924C8C">
            <w:pPr>
              <w:widowControl w:val="0"/>
              <w:rPr>
                <w:rFonts w:ascii="GHEA Grapalat" w:hAnsi="GHEA Grapalat" w:cs="Tahoma"/>
              </w:rPr>
            </w:pPr>
          </w:p>
          <w:p w14:paraId="5934323D" w14:textId="77777777" w:rsidR="001A58F9" w:rsidRPr="00B138F3" w:rsidRDefault="001A58F9" w:rsidP="00924C8C">
            <w:pPr>
              <w:widowControl w:val="0"/>
              <w:jc w:val="right"/>
              <w:rPr>
                <w:rFonts w:ascii="GHEA Grapalat" w:hAnsi="GHEA Grapalat" w:cs="Tahoma"/>
              </w:rPr>
            </w:pPr>
            <w:r w:rsidRPr="00B138F3">
              <w:rPr>
                <w:rFonts w:ascii="GHEA Grapalat" w:hAnsi="GHEA Grapalat"/>
              </w:rPr>
              <w:t>/____________________/</w:t>
            </w:r>
          </w:p>
          <w:p w14:paraId="4278418D" w14:textId="77777777" w:rsidR="001A58F9" w:rsidRPr="00B138F3" w:rsidRDefault="001A58F9" w:rsidP="00924C8C">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A778D93" w14:textId="77777777" w:rsidR="001A58F9" w:rsidRPr="00B138F3" w:rsidRDefault="001A58F9" w:rsidP="00924C8C">
            <w:pPr>
              <w:widowControl w:val="0"/>
              <w:rPr>
                <w:rFonts w:ascii="GHEA Grapalat" w:hAnsi="GHEA Grapalat" w:cs="Arial"/>
              </w:rPr>
            </w:pPr>
          </w:p>
        </w:tc>
      </w:tr>
      <w:tr w:rsidR="001A58F9" w:rsidRPr="00B138F3" w14:paraId="3EBD3D70" w14:textId="77777777" w:rsidTr="00924C8C">
        <w:trPr>
          <w:trHeight w:val="2194"/>
        </w:trPr>
        <w:tc>
          <w:tcPr>
            <w:tcW w:w="5616" w:type="dxa"/>
            <w:tcBorders>
              <w:top w:val="nil"/>
              <w:left w:val="single" w:sz="4" w:space="0" w:color="auto"/>
              <w:bottom w:val="single" w:sz="4" w:space="0" w:color="auto"/>
              <w:right w:val="single" w:sz="4" w:space="0" w:color="auto"/>
            </w:tcBorders>
            <w:noWrap/>
            <w:vAlign w:val="bottom"/>
          </w:tcPr>
          <w:p w14:paraId="5E6CD8BE" w14:textId="77777777" w:rsidR="001A58F9" w:rsidRPr="00B138F3" w:rsidRDefault="001A58F9" w:rsidP="00924C8C">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0C3D79A" w14:textId="77777777" w:rsidR="001A58F9" w:rsidRPr="00B138F3" w:rsidRDefault="001A58F9" w:rsidP="00924C8C">
            <w:pPr>
              <w:widowControl w:val="0"/>
              <w:rPr>
                <w:rFonts w:ascii="GHEA Grapalat" w:hAnsi="GHEA Grapalat" w:cs="Sylfaen"/>
              </w:rPr>
            </w:pPr>
          </w:p>
          <w:p w14:paraId="4432FBF9" w14:textId="77777777" w:rsidR="001A58F9" w:rsidRPr="00B138F3" w:rsidRDefault="001A58F9" w:rsidP="00924C8C">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2F94ECE" w14:textId="77777777" w:rsidR="001A58F9" w:rsidRPr="00B138F3" w:rsidRDefault="001A58F9" w:rsidP="00924C8C">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61511C63" w14:textId="77777777" w:rsidR="001A58F9" w:rsidRPr="00B138F3" w:rsidRDefault="001A58F9" w:rsidP="00924C8C">
            <w:pPr>
              <w:widowControl w:val="0"/>
              <w:rPr>
                <w:rFonts w:ascii="GHEA Grapalat" w:hAnsi="GHEA Grapalat"/>
              </w:rPr>
            </w:pPr>
          </w:p>
          <w:p w14:paraId="7FBADD00" w14:textId="77777777" w:rsidR="001A58F9" w:rsidRPr="00B138F3" w:rsidRDefault="001A58F9" w:rsidP="00924C8C">
            <w:pPr>
              <w:widowControl w:val="0"/>
              <w:jc w:val="right"/>
              <w:rPr>
                <w:rFonts w:ascii="GHEA Grapalat" w:hAnsi="GHEA Grapalat" w:cs="Sylfaen"/>
              </w:rPr>
            </w:pPr>
            <w:r w:rsidRPr="00B138F3">
              <w:rPr>
                <w:rFonts w:ascii="GHEA Grapalat" w:hAnsi="GHEA Grapalat"/>
              </w:rPr>
              <w:t>23.в Дата исполнения: "___" ___ 20___г.</w:t>
            </w:r>
          </w:p>
        </w:tc>
      </w:tr>
    </w:tbl>
    <w:p w14:paraId="7CEAD603" w14:textId="77777777" w:rsidR="001A58F9" w:rsidRPr="00B138F3" w:rsidRDefault="001A58F9" w:rsidP="001A58F9">
      <w:pPr>
        <w:widowControl w:val="0"/>
        <w:jc w:val="center"/>
        <w:rPr>
          <w:rFonts w:ascii="GHEA Grapalat" w:hAnsi="GHEA Grapalat" w:cs="Sylfaen"/>
        </w:rPr>
      </w:pPr>
    </w:p>
    <w:p w14:paraId="5821399C" w14:textId="77777777" w:rsidR="001A58F9" w:rsidRPr="00B138F3" w:rsidRDefault="001A58F9" w:rsidP="001A58F9">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ABEDB7" w14:textId="77777777" w:rsidR="001A58F9" w:rsidRPr="00B138F3" w:rsidRDefault="001A58F9" w:rsidP="001A58F9">
      <w:pPr>
        <w:rPr>
          <w:rFonts w:ascii="GHEA Grapalat" w:hAnsi="GHEA Grapalat" w:cs="Sylfaen"/>
        </w:rPr>
      </w:pPr>
      <w:r w:rsidRPr="00B138F3">
        <w:rPr>
          <w:rFonts w:ascii="GHEA Grapalat" w:hAnsi="GHEA Grapalat" w:cs="Sylfaen"/>
        </w:rPr>
        <w:br w:type="page"/>
      </w:r>
    </w:p>
    <w:p w14:paraId="17CB495E" w14:textId="77777777" w:rsidR="001A58F9" w:rsidRPr="00B138F3" w:rsidRDefault="001A58F9" w:rsidP="001A58F9">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A58F9" w:rsidRPr="00B138F3" w14:paraId="57F71206"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A64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B78BC4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C5CC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E09F88"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54D85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AFC0A0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21862A9"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Сторона,</w:t>
            </w:r>
          </w:p>
          <w:p w14:paraId="2C8DE43B"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A798891"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3791A6A"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1A58F9" w:rsidRPr="00B138F3" w14:paraId="5C38248D" w14:textId="77777777" w:rsidTr="00924C8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B4EE4"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18E4B1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33EB2"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E8F2E0"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5BA6EC5" w14:textId="77777777" w:rsidR="001A58F9" w:rsidRPr="00B138F3" w:rsidRDefault="001A58F9" w:rsidP="00924C8C">
            <w:pPr>
              <w:widowControl w:val="0"/>
              <w:jc w:val="center"/>
              <w:rPr>
                <w:rFonts w:ascii="GHEA Grapalat" w:hAnsi="GHEA Grapalat"/>
                <w:b/>
                <w:sz w:val="18"/>
                <w:szCs w:val="18"/>
              </w:rPr>
            </w:pPr>
            <w:r w:rsidRPr="00B138F3">
              <w:rPr>
                <w:rFonts w:ascii="GHEA Grapalat" w:hAnsi="GHEA Grapalat"/>
                <w:b/>
                <w:sz w:val="18"/>
                <w:szCs w:val="18"/>
              </w:rPr>
              <w:t>5</w:t>
            </w:r>
          </w:p>
        </w:tc>
      </w:tr>
      <w:tr w:rsidR="001A58F9" w:rsidRPr="00B138F3" w14:paraId="3C32CAE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F1C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5FB2D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5BE2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D3B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BF692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1A58F9" w:rsidRPr="00B138F3" w14:paraId="3A8A481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9EB47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7D398D"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115C2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D9077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010E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1A58F9" w:rsidRPr="00B138F3" w14:paraId="2BC1B76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C6F7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04D5BF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2CEA30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0D3C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DA4946"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39C83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1A58F9" w:rsidRPr="00B138F3" w14:paraId="5A04F20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A595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85F7A9C" w14:textId="77777777" w:rsidR="001A58F9" w:rsidRPr="00B138F3" w:rsidRDefault="001A58F9" w:rsidP="00924C8C">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1EF6F2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781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E9171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CBF82A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ED23E2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4C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AADD4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9B8C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81A4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7475A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39A8E142"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6C6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32AD9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DE8D3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421A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18C569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E2C4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0FC55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672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3F0841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D07F43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30D2F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D1A71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6DDEF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439318D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318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92D0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255EF7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11C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4D730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42891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74AB387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2DECD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5E2E48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66816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070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416769B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74F34D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80861C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A2A3B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6570A0F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CDB0D2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935AB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20C1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44FE4C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1A58F9" w:rsidRPr="00B138F3" w14:paraId="75609C5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C3E6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912BBD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BD6A2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9DE0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A7B3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E992D0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089C377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A7DB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89498E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7BA0F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DFAC8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EB86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37A17879"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84B9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4889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AC7C6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86E2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1315F2F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C175EE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50D5071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9793A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A080B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9C604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25DE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2CC3D6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05B7CF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1A58F9" w:rsidRPr="00B138F3" w14:paraId="182797E1"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7CBE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7AB5D6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42BADA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1F36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D47D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EFEB6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1A58F9" w:rsidRPr="00B138F3" w14:paraId="7FD4648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A601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44310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C19FD5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18A8A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0A00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1A58F9" w:rsidRPr="00B138F3" w14:paraId="2C00F90D"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20F2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50F43A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5A3BC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382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12C4FD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1A58F9" w:rsidRPr="00B138F3" w14:paraId="4A7B970F"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F35CC"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B9FB74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47661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4D39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6D5B05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EDA5F0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1A58F9" w:rsidRPr="00B138F3" w14:paraId="108C4ED6"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EF14C" w14:textId="77777777" w:rsidR="001A58F9" w:rsidRPr="00B138F3" w:rsidDel="0010680B" w:rsidRDefault="001A58F9" w:rsidP="00924C8C">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F5B91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F2715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35FF0"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B456A6" w14:textId="77777777" w:rsidR="001A58F9" w:rsidRPr="00B138F3" w:rsidRDefault="001A58F9" w:rsidP="00924C8C">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D6CFD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94D2B8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1A58F9" w:rsidRPr="00B138F3" w14:paraId="363E158B"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92B5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C0093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2E326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0BF2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C259A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1EF5C8F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2A77A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1A58F9" w:rsidRPr="00B138F3" w14:paraId="7AD0348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CD4C5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CF66D1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C3C9C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0702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657C072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2B1B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AC5A17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1A58F9" w:rsidRPr="00B138F3" w14:paraId="59EA4FA0"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C519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C532EB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346EB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8901F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F1DD2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1C7EB2" w14:textId="77777777" w:rsidR="001A58F9" w:rsidRPr="00B138F3" w:rsidRDefault="001A58F9" w:rsidP="00924C8C">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3559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FCA2B4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1A58F9" w:rsidRPr="00B138F3" w14:paraId="53876715"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DA65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9E3ED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8102FF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0E1B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83D5EF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570CD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1A58F9" w:rsidRPr="00B138F3" w14:paraId="254B13B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A7F7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8482B0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A88E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EC8B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91711FD"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19D3E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AE3193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1A58F9" w:rsidRPr="00B138F3" w14:paraId="6D6C5F64"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405149"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7B366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E237C6"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28F87"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23C91DC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5879502" w14:textId="77777777" w:rsidR="001A58F9" w:rsidRPr="00B138F3" w:rsidRDefault="001A58F9" w:rsidP="00924C8C">
            <w:pPr>
              <w:widowControl w:val="0"/>
              <w:jc w:val="center"/>
              <w:rPr>
                <w:rFonts w:ascii="GHEA Grapalat" w:hAnsi="GHEA Grapalat"/>
                <w:sz w:val="18"/>
                <w:szCs w:val="18"/>
              </w:rPr>
            </w:pPr>
          </w:p>
        </w:tc>
      </w:tr>
      <w:tr w:rsidR="001A58F9" w:rsidRPr="00B138F3" w14:paraId="46FC7347"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46E4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65833E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CBD3B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7346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0BF15FF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AF100" w14:textId="77777777" w:rsidR="001A58F9" w:rsidRPr="00B138F3" w:rsidRDefault="001A58F9" w:rsidP="00924C8C">
            <w:pPr>
              <w:widowControl w:val="0"/>
              <w:jc w:val="center"/>
              <w:rPr>
                <w:rFonts w:ascii="GHEA Grapalat" w:hAnsi="GHEA Grapalat"/>
                <w:sz w:val="18"/>
                <w:szCs w:val="18"/>
              </w:rPr>
            </w:pPr>
          </w:p>
        </w:tc>
      </w:tr>
      <w:tr w:rsidR="001A58F9" w:rsidRPr="00B138F3" w14:paraId="170B1748"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F424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8FFB08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24377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06C7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p w14:paraId="5FFE7084"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2F5CE2" w14:textId="77777777" w:rsidR="001A58F9" w:rsidRPr="00B138F3" w:rsidRDefault="001A58F9" w:rsidP="00924C8C">
            <w:pPr>
              <w:widowControl w:val="0"/>
              <w:jc w:val="center"/>
              <w:rPr>
                <w:rFonts w:ascii="GHEA Grapalat" w:hAnsi="GHEA Grapalat"/>
                <w:sz w:val="18"/>
                <w:szCs w:val="18"/>
              </w:rPr>
            </w:pPr>
          </w:p>
        </w:tc>
      </w:tr>
      <w:tr w:rsidR="001A58F9" w:rsidRPr="00B138F3" w14:paraId="3218572C"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8DC15"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6FCA9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BBB450A"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547018"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45D0BEE"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09F80AD" w14:textId="77777777" w:rsidR="001A58F9" w:rsidRPr="00B138F3" w:rsidRDefault="001A58F9" w:rsidP="00924C8C">
            <w:pPr>
              <w:widowControl w:val="0"/>
              <w:jc w:val="center"/>
              <w:rPr>
                <w:rFonts w:ascii="GHEA Grapalat" w:hAnsi="GHEA Grapalat"/>
                <w:sz w:val="18"/>
                <w:szCs w:val="18"/>
              </w:rPr>
            </w:pPr>
          </w:p>
        </w:tc>
      </w:tr>
      <w:tr w:rsidR="001A58F9" w:rsidRPr="00B138F3" w14:paraId="058D53D3"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033B"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8E9DCE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CB73B1"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21F98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86DD082"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E4F4B9" w14:textId="77777777" w:rsidR="001A58F9" w:rsidRPr="00B138F3" w:rsidRDefault="001A58F9" w:rsidP="00924C8C">
            <w:pPr>
              <w:widowControl w:val="0"/>
              <w:jc w:val="center"/>
              <w:rPr>
                <w:rFonts w:ascii="GHEA Grapalat" w:hAnsi="GHEA Grapalat"/>
                <w:sz w:val="18"/>
                <w:szCs w:val="18"/>
              </w:rPr>
            </w:pPr>
          </w:p>
        </w:tc>
      </w:tr>
      <w:tr w:rsidR="001A58F9" w:rsidRPr="00B138F3" w14:paraId="6C0B879A" w14:textId="77777777" w:rsidTr="00924C8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5675F"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AEB775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64CFCB3"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721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111730" w14:textId="77777777" w:rsidR="001A58F9" w:rsidRPr="00B138F3" w:rsidRDefault="001A58F9" w:rsidP="00924C8C">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B363E1" w14:textId="77777777" w:rsidR="001A58F9" w:rsidRPr="00B138F3" w:rsidRDefault="001A58F9" w:rsidP="00924C8C">
            <w:pPr>
              <w:widowControl w:val="0"/>
              <w:jc w:val="center"/>
              <w:rPr>
                <w:rFonts w:ascii="GHEA Grapalat" w:hAnsi="GHEA Grapalat"/>
                <w:sz w:val="18"/>
                <w:szCs w:val="18"/>
              </w:rPr>
            </w:pPr>
          </w:p>
        </w:tc>
      </w:tr>
    </w:tbl>
    <w:p w14:paraId="115E091F" w14:textId="77777777" w:rsidR="001A58F9" w:rsidRPr="00B138F3" w:rsidRDefault="001A58F9" w:rsidP="001A58F9">
      <w:pPr>
        <w:widowControl w:val="0"/>
        <w:ind w:left="567" w:right="565"/>
        <w:jc w:val="center"/>
        <w:rPr>
          <w:rFonts w:ascii="GHEA Grapalat" w:hAnsi="GHEA Grapalat"/>
          <w:b/>
        </w:rPr>
      </w:pPr>
    </w:p>
    <w:p w14:paraId="5F90AC92"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C3953BA"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E4DD59E"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1B090071"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4362B40F" w14:textId="77777777" w:rsidR="001A58F9" w:rsidRPr="009237AC" w:rsidRDefault="001A58F9" w:rsidP="001A58F9">
      <w:pPr>
        <w:pStyle w:val="BodyTextIndent3"/>
        <w:widowControl w:val="0"/>
        <w:spacing w:line="240" w:lineRule="auto"/>
        <w:jc w:val="right"/>
        <w:rPr>
          <w:rFonts w:ascii="GHEA Grapalat" w:hAnsi="GHEA Grapalat"/>
          <w:b/>
          <w:sz w:val="24"/>
          <w:szCs w:val="24"/>
        </w:rPr>
      </w:pPr>
    </w:p>
    <w:p w14:paraId="26615AC0"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4E80124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39EC5EFF"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2EB73B9D" w14:textId="77777777" w:rsidR="001A58F9" w:rsidRDefault="001A58F9" w:rsidP="00DB4988">
      <w:pPr>
        <w:pStyle w:val="norm"/>
        <w:widowControl w:val="0"/>
        <w:spacing w:line="240" w:lineRule="auto"/>
        <w:ind w:firstLine="284"/>
        <w:contextualSpacing/>
        <w:jc w:val="right"/>
        <w:rPr>
          <w:rFonts w:ascii="GHEA Grapalat" w:hAnsi="GHEA Grapalat"/>
          <w:b/>
          <w:sz w:val="24"/>
          <w:szCs w:val="24"/>
        </w:rPr>
      </w:pPr>
    </w:p>
    <w:p w14:paraId="66994728"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0DDC19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3A90CC38"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BC7D73A"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4E5A70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17F28F4"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42F17B1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73AF390"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E3A3D26"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6DFC5E7C"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7070A3A7"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8172373"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7E9BE4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2F65D59E"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3332C27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EF2E53D"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92CF941"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78641FF"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0ECF4AF0"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15A6E51B" w14:textId="77777777" w:rsidR="0019233D" w:rsidRDefault="0019233D" w:rsidP="00DB4988">
      <w:pPr>
        <w:pStyle w:val="norm"/>
        <w:widowControl w:val="0"/>
        <w:spacing w:line="240" w:lineRule="auto"/>
        <w:ind w:firstLine="284"/>
        <w:contextualSpacing/>
        <w:jc w:val="right"/>
        <w:rPr>
          <w:rFonts w:ascii="GHEA Grapalat" w:hAnsi="GHEA Grapalat"/>
          <w:b/>
          <w:sz w:val="24"/>
          <w:szCs w:val="24"/>
        </w:rPr>
      </w:pPr>
    </w:p>
    <w:p w14:paraId="452B9812" w14:textId="417A8E03" w:rsidR="00D20650" w:rsidRPr="006F1605" w:rsidRDefault="00D20650" w:rsidP="00DB4988">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3475BFBC" w14:textId="08EEE15D" w:rsidR="00D20650" w:rsidRPr="00C95D0C" w:rsidRDefault="00D20650" w:rsidP="00DB4988">
      <w:pPr>
        <w:pStyle w:val="BodyTextIndent3"/>
        <w:widowControl w:val="0"/>
        <w:spacing w:line="240" w:lineRule="auto"/>
        <w:contextualSpacing/>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BA2ADE">
        <w:rPr>
          <w:rFonts w:ascii="GHEA Grapalat" w:hAnsi="GHEA Grapalat"/>
          <w:b/>
          <w:sz w:val="24"/>
          <w:szCs w:val="24"/>
        </w:rPr>
        <w:t>EQ-BMKHTSDZB-</w:t>
      </w:r>
      <w:r w:rsidR="00EC451E">
        <w:rPr>
          <w:rFonts w:ascii="GHEA Grapalat" w:hAnsi="GHEA Grapalat"/>
          <w:b/>
          <w:sz w:val="24"/>
          <w:szCs w:val="24"/>
        </w:rPr>
        <w:t>26/37</w:t>
      </w:r>
      <w:r>
        <w:rPr>
          <w:rFonts w:ascii="GHEA Grapalat" w:hAnsi="GHEA Grapalat"/>
          <w:b/>
          <w:sz w:val="24"/>
          <w:szCs w:val="24"/>
        </w:rPr>
        <w:t>"</w:t>
      </w:r>
      <w:r>
        <w:rPr>
          <w:rStyle w:val="FootnoteReference"/>
          <w:rFonts w:ascii="GHEA Grapalat" w:hAnsi="GHEA Grapalat"/>
          <w:b/>
          <w:sz w:val="24"/>
          <w:szCs w:val="24"/>
        </w:rPr>
        <w:footnoteReference w:customMarkFollows="1" w:id="14"/>
        <w:t>*</w:t>
      </w:r>
    </w:p>
    <w:p w14:paraId="244956EE" w14:textId="77777777" w:rsidR="00D20650" w:rsidRPr="00AD29CE" w:rsidRDefault="00D20650" w:rsidP="00DB4988">
      <w:pPr>
        <w:widowControl w:val="0"/>
        <w:jc w:val="right"/>
        <w:rPr>
          <w:rFonts w:ascii="GHEA Grapalat" w:hAnsi="GHEA Grapalat"/>
          <w:i/>
        </w:rPr>
      </w:pPr>
    </w:p>
    <w:p w14:paraId="2C98B4D0" w14:textId="1FE02A19" w:rsidR="00D20650" w:rsidRPr="00936B04" w:rsidRDefault="00D20650" w:rsidP="00DB4988">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НА ПРЕДОСТАВЛЕНИЕ</w:t>
      </w:r>
      <w:r w:rsidR="00D1083C">
        <w:rPr>
          <w:rFonts w:ascii="GHEA Grapalat" w:hAnsi="GHEA Grapalat"/>
          <w:b/>
        </w:rPr>
        <w:t xml:space="preserve"> УСЛУГ</w:t>
      </w:r>
      <w:r w:rsidRPr="00936B04">
        <w:rPr>
          <w:rFonts w:ascii="GHEA Grapalat" w:hAnsi="GHEA Grapalat"/>
          <w:b/>
        </w:rPr>
        <w:t xml:space="preserve"> </w:t>
      </w:r>
    </w:p>
    <w:p w14:paraId="795D6CEC" w14:textId="77777777" w:rsidR="00D20650" w:rsidRPr="00B936E5" w:rsidRDefault="00D20650" w:rsidP="00DB4988">
      <w:pPr>
        <w:widowControl w:val="0"/>
        <w:jc w:val="center"/>
        <w:rPr>
          <w:rFonts w:ascii="GHEA Grapalat" w:hAnsi="GHEA Grapalat"/>
          <w:b/>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20650" w14:paraId="7E435C02" w14:textId="77777777" w:rsidTr="00821AF9">
        <w:tc>
          <w:tcPr>
            <w:tcW w:w="4643" w:type="dxa"/>
          </w:tcPr>
          <w:p w14:paraId="10288004" w14:textId="77777777" w:rsidR="00D20650" w:rsidRPr="00D04EA3" w:rsidRDefault="00D20650" w:rsidP="00DB4988">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CC3CAAD" w14:textId="77777777" w:rsidR="00D20650" w:rsidRPr="00D04EA3" w:rsidRDefault="00D20650" w:rsidP="00DB4988">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92DC105" w14:textId="77777777" w:rsidR="00D20650" w:rsidRDefault="00D20650" w:rsidP="00DB4988">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7EF20BF" w14:textId="77777777" w:rsidR="0045488E" w:rsidRPr="00AD29CE" w:rsidRDefault="0045488E" w:rsidP="00DB4988">
      <w:pPr>
        <w:widowControl w:val="0"/>
        <w:jc w:val="both"/>
        <w:rPr>
          <w:rFonts w:ascii="GHEA Grapalat" w:hAnsi="GHEA Grapalat"/>
        </w:rPr>
      </w:pPr>
    </w:p>
    <w:p w14:paraId="6B52C63D" w14:textId="77777777" w:rsidR="00D20650" w:rsidRPr="00D04EA3" w:rsidRDefault="00D20650" w:rsidP="00DB4988">
      <w:pPr>
        <w:jc w:val="center"/>
        <w:rPr>
          <w:rFonts w:ascii="GHEA Grapalat" w:hAnsi="GHEA Grapalat"/>
          <w:b/>
        </w:rPr>
      </w:pPr>
      <w:r w:rsidRPr="00D04EA3">
        <w:rPr>
          <w:rFonts w:ascii="GHEA Grapalat" w:hAnsi="GHEA Grapalat"/>
          <w:b/>
        </w:rPr>
        <w:t>1. ПРЕДМЕТ ДОГОВОРА</w:t>
      </w:r>
    </w:p>
    <w:p w14:paraId="618C01E0" w14:textId="751C9E71" w:rsidR="00D20650" w:rsidRPr="00AD29CE" w:rsidRDefault="00D20650" w:rsidP="00C13F0A">
      <w:pPr>
        <w:spacing w:before="240" w:after="240"/>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C13F0A" w:rsidRPr="00616A71">
        <w:rPr>
          <w:rFonts w:ascii="GHEA Grapalat" w:eastAsia="Tahoma" w:hAnsi="GHEA Grapalat" w:cstheme="majorHAnsi"/>
        </w:rPr>
        <w:t>консультационных услуг по разработке концепции инвестиционной программы Международной академии тенниса в Ереване, и соответствующей тендерной документации</w:t>
      </w:r>
      <w:r w:rsidR="00D1083C" w:rsidRPr="00DF55D1">
        <w:rPr>
          <w:rFonts w:ascii="GHEA Grapalat" w:hAnsi="GHEA Grapalat"/>
          <w:lang w:val="hy-AM"/>
        </w:rPr>
        <w:t>"</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5330E7FC" w14:textId="77777777" w:rsidR="00D20650" w:rsidRPr="003F3FE8" w:rsidRDefault="00D20650" w:rsidP="00DB4988">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164080D2" w14:textId="77777777" w:rsidR="00D20650" w:rsidRPr="00AD29CE" w:rsidRDefault="00D20650" w:rsidP="00DB4988">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439ABCB3" w14:textId="77777777" w:rsidR="00D20650" w:rsidRPr="00AD29CE" w:rsidRDefault="00D20650" w:rsidP="00DB4988">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2245F2A6" w14:textId="77777777" w:rsidR="00D20650" w:rsidRPr="008B7378" w:rsidRDefault="00D20650" w:rsidP="00DB4988">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07A990D" w14:textId="77777777" w:rsidR="00D20650" w:rsidRPr="00AD29CE" w:rsidRDefault="00D20650" w:rsidP="00DB4988">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2A4E8441"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21348742" w14:textId="77777777" w:rsidR="00D20650" w:rsidRPr="00A115B0"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7735BA0D" w14:textId="77777777" w:rsidR="00D20650" w:rsidRPr="00BC61E7" w:rsidRDefault="00D20650" w:rsidP="00DB4988">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32F8513"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 xml:space="preserve">В одностороннем порядке расторгать договор, если Исполнитель </w:t>
      </w:r>
      <w:r w:rsidRPr="00AD29CE">
        <w:rPr>
          <w:rFonts w:ascii="GHEA Grapalat" w:hAnsi="GHEA Grapalat"/>
        </w:rPr>
        <w:lastRenderedPageBreak/>
        <w:t>существенным образом нарушил договор. Нарушение договора Исполнителем считается существенным, если:</w:t>
      </w:r>
    </w:p>
    <w:p w14:paraId="31110996"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75A9979B"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62A0687"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5492E34"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37E4D78"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0F6EC080" w14:textId="77777777" w:rsidR="00D20650" w:rsidRPr="004B7F02" w:rsidRDefault="00D20650" w:rsidP="00DB4988">
      <w:pPr>
        <w:rPr>
          <w:rFonts w:ascii="GHEA Grapalat" w:hAnsi="GHEA Grapalat"/>
          <w:b/>
        </w:rPr>
      </w:pPr>
      <w:r w:rsidRPr="004B7F02">
        <w:rPr>
          <w:rFonts w:ascii="GHEA Grapalat" w:hAnsi="GHEA Grapalat"/>
          <w:b/>
        </w:rPr>
        <w:t>-----------------------------------</w:t>
      </w:r>
    </w:p>
    <w:p w14:paraId="26DBA20D" w14:textId="77777777" w:rsidR="00D20650" w:rsidRPr="004B7F02" w:rsidRDefault="00D20650" w:rsidP="00DB4988">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52E4A55D"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8A8B60E"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6B5D05AF" w14:textId="77777777" w:rsidR="00D20650" w:rsidRPr="00AD29CE" w:rsidRDefault="00D20650" w:rsidP="00DB4988">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6AAFF92B"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7BF6C45A" w14:textId="77777777" w:rsidR="00D20650" w:rsidRPr="00AD29CE" w:rsidRDefault="00D20650" w:rsidP="00DB4988">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44D7B9D0"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30049FD" w14:textId="77777777" w:rsidR="00D20650" w:rsidRPr="00675CA2" w:rsidRDefault="00D20650" w:rsidP="00DB4988">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5D233830"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B2F7C01" w14:textId="77777777" w:rsidR="00D20650" w:rsidRPr="00675CA2" w:rsidRDefault="00D20650" w:rsidP="00DB4988">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5"/>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57B501C9" w14:textId="77777777" w:rsidR="00D20650" w:rsidRPr="00B138F3" w:rsidRDefault="00D20650" w:rsidP="00DB4988">
      <w:pPr>
        <w:widowControl w:val="0"/>
        <w:tabs>
          <w:tab w:val="left" w:pos="1418"/>
        </w:tabs>
        <w:ind w:firstLine="567"/>
        <w:jc w:val="both"/>
        <w:rPr>
          <w:rFonts w:ascii="GHEA Grapalat" w:hAnsi="GHEA Grapalat"/>
        </w:rPr>
      </w:pPr>
    </w:p>
    <w:p w14:paraId="56126A8A"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1B8E06E7"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32AB8C6F"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A3740DB"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34C01D27"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492B23EE"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70E353C"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4. ЦЕНА ДОГОВОРА</w:t>
      </w:r>
    </w:p>
    <w:p w14:paraId="171CF51F" w14:textId="77777777" w:rsidR="00D20650" w:rsidRPr="00D04EA3"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6"/>
        <w:t>18</w:t>
      </w:r>
      <w:r>
        <w:rPr>
          <w:rFonts w:ascii="GHEA Grapalat" w:hAnsi="GHEA Grapalat"/>
        </w:rPr>
        <w:t>.</w:t>
      </w:r>
    </w:p>
    <w:p w14:paraId="4CF47430"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91A2BAE"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1C103BDF" w14:textId="77777777" w:rsidR="00D20650" w:rsidRDefault="00D20650" w:rsidP="00DB4988">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35D59641" w14:textId="77777777" w:rsidR="00D20650" w:rsidRPr="00DE24EF" w:rsidRDefault="00D20650" w:rsidP="00DB4988">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3CC863AA" w14:textId="77777777" w:rsidR="00D20650" w:rsidRPr="00AD29CE" w:rsidRDefault="00D20650" w:rsidP="00DB4988">
      <w:pPr>
        <w:widowControl w:val="0"/>
        <w:ind w:firstLine="720"/>
        <w:jc w:val="center"/>
        <w:rPr>
          <w:rFonts w:ascii="GHEA Grapalat" w:hAnsi="GHEA Grapalat" w:cs="Sylfaen"/>
        </w:rPr>
      </w:pPr>
    </w:p>
    <w:p w14:paraId="6EA43E62"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t>5. ОТВЕТСТВЕННОСТЬ СТОРОН</w:t>
      </w:r>
    </w:p>
    <w:p w14:paraId="2DFA165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6E37A7E6"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7"/>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8310768"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3BF60D81"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970D6D7" w14:textId="77777777" w:rsidR="00D20650" w:rsidRPr="0029734E"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28EEF32A" w14:textId="77777777" w:rsidR="00D20650" w:rsidRPr="00844C3A" w:rsidRDefault="00D20650" w:rsidP="00DB4988">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1F34BCD" w14:textId="77777777" w:rsidR="00D20650" w:rsidRPr="00AD29CE" w:rsidRDefault="00D20650" w:rsidP="00DB4988">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1DAFE47F" w14:textId="77777777" w:rsidR="00D20650" w:rsidRPr="00AD29CE" w:rsidRDefault="00D20650" w:rsidP="00DB4988">
      <w:pPr>
        <w:widowControl w:val="0"/>
        <w:ind w:firstLine="720"/>
        <w:jc w:val="center"/>
        <w:rPr>
          <w:rFonts w:ascii="GHEA Grapalat" w:hAnsi="GHEA Grapalat" w:cs="Sylfaen"/>
        </w:rPr>
      </w:pPr>
    </w:p>
    <w:p w14:paraId="7FDD9AB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7384B890"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45A9701D" w14:textId="77777777" w:rsidR="00D20650" w:rsidRDefault="00D20650" w:rsidP="00DB4988">
      <w:pPr>
        <w:rPr>
          <w:rFonts w:ascii="GHEA Grapalat" w:hAnsi="GHEA Grapalat" w:cs="Sylfaen"/>
        </w:rPr>
      </w:pPr>
      <w:r>
        <w:rPr>
          <w:rFonts w:ascii="GHEA Grapalat" w:hAnsi="GHEA Grapalat" w:cs="Sylfaen"/>
        </w:rPr>
        <w:br w:type="page"/>
      </w:r>
    </w:p>
    <w:p w14:paraId="103ECF7F" w14:textId="77777777" w:rsidR="00D20650" w:rsidRPr="00AD29CE" w:rsidRDefault="00D20650" w:rsidP="00DB4988">
      <w:pPr>
        <w:widowControl w:val="0"/>
        <w:jc w:val="center"/>
        <w:rPr>
          <w:rFonts w:ascii="GHEA Grapalat" w:hAnsi="GHEA Grapalat" w:cs="Sylfaen"/>
          <w:b/>
        </w:rPr>
      </w:pPr>
      <w:r w:rsidRPr="00AD29CE">
        <w:rPr>
          <w:rFonts w:ascii="GHEA Grapalat" w:hAnsi="GHEA Grapalat"/>
          <w:b/>
        </w:rPr>
        <w:lastRenderedPageBreak/>
        <w:t>7. ИНЫЕ УСЛОВИЯ</w:t>
      </w:r>
    </w:p>
    <w:p w14:paraId="54AAEF23"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CA4EDCD" w14:textId="77777777" w:rsidR="00D20650" w:rsidRPr="00AD29CE" w:rsidRDefault="00D20650" w:rsidP="00DB4988">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18"/>
        <w:t>22</w:t>
      </w:r>
    </w:p>
    <w:p w14:paraId="1E43B461"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66BBE16" w14:textId="77777777" w:rsidR="00D20650" w:rsidRPr="00844C3A" w:rsidRDefault="00D20650" w:rsidP="00DB4988">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E682B76" w14:textId="77777777" w:rsidR="00D20650" w:rsidRPr="00AD29CE" w:rsidRDefault="00D20650" w:rsidP="00DB4988">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4D57FCB2"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38626A9"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C85EDC0" w14:textId="77777777" w:rsidR="00D20650" w:rsidRPr="00AD29CE" w:rsidRDefault="00D20650" w:rsidP="00DB4988">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7FEBA80"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8.6.</w:t>
      </w:r>
      <w:r w:rsidRPr="00BF1096">
        <w:rPr>
          <w:rFonts w:ascii="GHEA Grapalat" w:hAnsi="GHEA Grapalat"/>
        </w:rPr>
        <w:tab/>
        <w:t>Если договор осуществляется посредством заключения договора субподряда:</w:t>
      </w:r>
    </w:p>
    <w:p w14:paraId="22457327" w14:textId="77777777" w:rsidR="00BF1096" w:rsidRPr="00BF1096" w:rsidRDefault="00BF1096" w:rsidP="00BF1096">
      <w:pPr>
        <w:widowControl w:val="0"/>
        <w:tabs>
          <w:tab w:val="left" w:pos="1134"/>
        </w:tabs>
        <w:ind w:firstLine="567"/>
        <w:jc w:val="both"/>
        <w:rPr>
          <w:rFonts w:ascii="GHEA Grapalat" w:hAnsi="GHEA Grapalat"/>
        </w:rPr>
      </w:pPr>
      <w:r w:rsidRPr="00BF1096">
        <w:rPr>
          <w:rFonts w:ascii="GHEA Grapalat" w:hAnsi="GHEA Grapalat"/>
        </w:rPr>
        <w:t>1)</w:t>
      </w:r>
      <w:r w:rsidRPr="00BF1096">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3E342043" w14:textId="5D5F70EA" w:rsidR="00D20650" w:rsidRPr="00AD29CE" w:rsidRDefault="00BF1096" w:rsidP="00BF1096">
      <w:pPr>
        <w:widowControl w:val="0"/>
        <w:tabs>
          <w:tab w:val="left" w:pos="1134"/>
        </w:tabs>
        <w:ind w:firstLine="567"/>
        <w:jc w:val="both"/>
        <w:rPr>
          <w:rFonts w:ascii="GHEA Grapalat" w:hAnsi="GHEA Grapalat"/>
        </w:rPr>
      </w:pPr>
      <w:r w:rsidRPr="00BF1096">
        <w:rPr>
          <w:rFonts w:ascii="GHEA Grapalat" w:hAnsi="GHEA Grapalat"/>
        </w:rPr>
        <w:t>2)</w:t>
      </w:r>
      <w:r w:rsidRPr="00BF1096">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w:t>
      </w:r>
      <w:r w:rsidRPr="00BF1096">
        <w:rPr>
          <w:rFonts w:ascii="GHEA Grapalat" w:hAnsi="GHEA Grapalat"/>
        </w:rPr>
        <w:lastRenderedPageBreak/>
        <w:t>включённая в список, предусмотренный подпунктом 2 пункта 2 постановления Правительства РА от 20.06.2025 № 817-А33.</w:t>
      </w:r>
      <w:r w:rsidR="00D20650" w:rsidRPr="00AD29CE">
        <w:rPr>
          <w:rFonts w:ascii="GHEA Grapalat" w:hAnsi="GHEA Grapalat"/>
        </w:rPr>
        <w:t>7.</w:t>
      </w:r>
      <w:r w:rsidR="00D20650">
        <w:rPr>
          <w:rFonts w:ascii="GHEA Grapalat" w:hAnsi="GHEA Grapalat"/>
        </w:rPr>
        <w:t>7.</w:t>
      </w:r>
      <w:r w:rsidR="00D20650">
        <w:rPr>
          <w:rFonts w:ascii="GHEA Grapalat" w:hAnsi="GHEA Grapalat"/>
        </w:rPr>
        <w:tab/>
      </w:r>
      <w:r w:rsidR="00D20650"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20650">
        <w:rPr>
          <w:rStyle w:val="FootnoteReference"/>
          <w:rFonts w:ascii="GHEA Grapalat" w:hAnsi="GHEA Grapalat"/>
        </w:rPr>
        <w:footnoteReference w:customMarkFollows="1" w:id="19"/>
        <w:t>24</w:t>
      </w:r>
      <w:r w:rsidR="00D20650" w:rsidRPr="00AD29CE">
        <w:rPr>
          <w:rFonts w:ascii="GHEA Grapalat" w:hAnsi="GHEA Grapalat"/>
        </w:rPr>
        <w:t>.</w:t>
      </w:r>
    </w:p>
    <w:p w14:paraId="70C69064" w14:textId="77777777" w:rsidR="00D20650" w:rsidRPr="00AD29CE" w:rsidRDefault="00D20650" w:rsidP="00DB4988">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9E354E" w14:textId="77777777" w:rsidR="00D20650" w:rsidRPr="00AD29CE" w:rsidRDefault="00D20650" w:rsidP="00DB4988">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6FB73F" w14:textId="77777777" w:rsidR="00D20650" w:rsidRPr="00AD29CE" w:rsidRDefault="00D20650" w:rsidP="00DB4988">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54D5B16B"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504454B" w14:textId="77777777" w:rsidR="00D20650" w:rsidRDefault="00D20650" w:rsidP="00DB4988">
      <w:pPr>
        <w:widowControl w:val="0"/>
        <w:tabs>
          <w:tab w:val="left" w:pos="1276"/>
        </w:tabs>
        <w:ind w:firstLine="567"/>
        <w:jc w:val="both"/>
        <w:rPr>
          <w:ins w:id="18" w:author="Inesa Kocharyan" w:date="2025-02-07T11:36:00Z"/>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2FE3058B" w14:textId="77777777" w:rsidR="00D20650" w:rsidRPr="0068480C" w:rsidRDefault="00D20650" w:rsidP="00DB4988">
      <w:pPr>
        <w:widowControl w:val="0"/>
        <w:tabs>
          <w:tab w:val="left" w:pos="1276"/>
        </w:tabs>
        <w:ind w:firstLine="567"/>
        <w:jc w:val="both"/>
        <w:rPr>
          <w:rFonts w:ascii="GHEA Grapalat" w:hAnsi="GHEA Grapalat"/>
          <w:color w:val="000000" w:themeColor="text1"/>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w:t>
      </w:r>
      <w:r w:rsidRPr="00B40E38">
        <w:rPr>
          <w:rStyle w:val="ezkurwreuab5ozgtqnkl"/>
          <w:rFonts w:ascii="GHEA Grapalat" w:hAnsi="GHEA Grapalat"/>
        </w:rPr>
        <w:lastRenderedPageBreak/>
        <w:t xml:space="preserve">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Pr="00A472AA">
        <w:rPr>
          <w:rStyle w:val="ezkurwreuab5ozgtqnkl"/>
          <w:rFonts w:ascii="GHEA Grapalat" w:hAnsi="GHEA Grapalat"/>
          <w:vertAlign w:val="superscript"/>
        </w:rPr>
        <w:t>25</w:t>
      </w:r>
    </w:p>
    <w:p w14:paraId="33588149"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w:t>
      </w:r>
      <w:r>
        <w:rPr>
          <w:rFonts w:ascii="GHEA Grapalat" w:hAnsi="GHEA Grapalat"/>
          <w:lang w:val="hy-AM"/>
        </w:rPr>
        <w:t>13</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6564948D" w14:textId="77777777" w:rsidR="00D20650" w:rsidRPr="00AD29CE" w:rsidRDefault="00D20650" w:rsidP="00DB4988">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lang w:val="hy-AM"/>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3.1</w:t>
      </w:r>
      <w:r>
        <w:rPr>
          <w:rFonts w:ascii="GHEA Grapalat" w:hAnsi="GHEA Grapalat"/>
          <w:lang w:val="hy-AM"/>
        </w:rPr>
        <w:t xml:space="preserve"> </w:t>
      </w:r>
      <w:r>
        <w:rPr>
          <w:rFonts w:ascii="GHEA Grapalat" w:hAnsi="GHEA Grapalat"/>
        </w:rPr>
        <w:t xml:space="preserve">и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5EA3C68E" w14:textId="77777777" w:rsidR="00D20650" w:rsidRDefault="00D20650" w:rsidP="00DB4988">
      <w:pPr>
        <w:widowControl w:val="0"/>
        <w:tabs>
          <w:tab w:val="left" w:pos="1276"/>
        </w:tabs>
        <w:ind w:firstLine="567"/>
        <w:jc w:val="both"/>
        <w:rPr>
          <w:rFonts w:ascii="GHEA Grapalat" w:hAnsi="GHEA Grapalat"/>
          <w:lang w:val="hy-AM"/>
        </w:rPr>
      </w:pPr>
      <w:r w:rsidRPr="00AD29CE">
        <w:rPr>
          <w:rFonts w:ascii="GHEA Grapalat" w:hAnsi="GHEA Grapalat"/>
        </w:rPr>
        <w:t>7.1</w:t>
      </w:r>
      <w:r>
        <w:rPr>
          <w:rFonts w:ascii="GHEA Grapalat" w:hAnsi="GHEA Grapalat"/>
          <w:lang w:val="hy-AM"/>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237ECE78" w14:textId="77777777" w:rsidR="00BA2476" w:rsidRDefault="00BA2476" w:rsidP="00BA2476">
      <w:pPr>
        <w:widowControl w:val="0"/>
        <w:pBdr>
          <w:bottom w:val="single" w:sz="6" w:space="1" w:color="auto"/>
        </w:pBdr>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6.</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 xml:space="preserve">тикратный размер базовой </w:t>
      </w:r>
    </w:p>
    <w:p w14:paraId="52C3A31D" w14:textId="77777777" w:rsidR="00BA2476" w:rsidRDefault="00BA2476" w:rsidP="00BA2476">
      <w:pPr>
        <w:jc w:val="both"/>
        <w:rPr>
          <w:rFonts w:ascii="GHEA Grapalat" w:hAnsi="GHEA Grapalat"/>
        </w:rPr>
      </w:pPr>
      <w:r>
        <w:rPr>
          <w:rStyle w:val="ezkurwreuab5ozgtqnkl"/>
          <w:sz w:val="20"/>
          <w:szCs w:val="20"/>
        </w:rPr>
        <w:t xml:space="preserve">     </w:t>
      </w:r>
      <w:r w:rsidRPr="00F84A16">
        <w:rPr>
          <w:rStyle w:val="ezkurwreuab5ozgtqnkl"/>
          <w:sz w:val="20"/>
          <w:szCs w:val="20"/>
          <w:vertAlign w:val="superscript"/>
        </w:rPr>
        <w:t xml:space="preserve">25 </w:t>
      </w:r>
      <w:r w:rsidRPr="00F84A16">
        <w:rPr>
          <w:rStyle w:val="ezkurwreuab5ozgtqnkl"/>
          <w:sz w:val="20"/>
          <w:szCs w:val="20"/>
        </w:rPr>
        <w:t>Если</w:t>
      </w:r>
      <w:r w:rsidRPr="00F84A16">
        <w:rPr>
          <w:i/>
          <w:sz w:val="20"/>
          <w:szCs w:val="20"/>
        </w:rPr>
        <w:t xml:space="preserve"> </w:t>
      </w:r>
      <w:r>
        <w:rPr>
          <w:rStyle w:val="ezkurwreuab5ozgtqnkl"/>
          <w:rFonts w:ascii="Sylfaen" w:hAnsi="Sylfaen"/>
          <w:sz w:val="20"/>
          <w:szCs w:val="20"/>
        </w:rPr>
        <w:t>Исполни</w:t>
      </w:r>
      <w:r w:rsidRPr="00F84A16">
        <w:rPr>
          <w:rStyle w:val="ezkurwreuab5ozgtqnkl"/>
          <w:sz w:val="20"/>
          <w:szCs w:val="20"/>
        </w:rPr>
        <w:t>тель</w:t>
      </w:r>
      <w:r w:rsidRPr="00F84A16">
        <w:rPr>
          <w:i/>
          <w:sz w:val="20"/>
          <w:szCs w:val="20"/>
        </w:rPr>
        <w:t xml:space="preserve"> </w:t>
      </w:r>
      <w:r w:rsidRPr="00F84A16">
        <w:rPr>
          <w:rStyle w:val="ezkurwreuab5ozgtqnkl"/>
          <w:sz w:val="20"/>
          <w:szCs w:val="20"/>
        </w:rPr>
        <w:t>является</w:t>
      </w:r>
      <w:r w:rsidRPr="00F84A16">
        <w:rPr>
          <w:i/>
          <w:sz w:val="20"/>
          <w:szCs w:val="20"/>
        </w:rPr>
        <w:t xml:space="preserve"> </w:t>
      </w:r>
      <w:r>
        <w:rPr>
          <w:rStyle w:val="ezkurwreuab5ozgtqnkl"/>
          <w:sz w:val="20"/>
          <w:szCs w:val="20"/>
        </w:rPr>
        <w:t>заказчиком</w:t>
      </w:r>
      <w:r w:rsidRPr="00F84A16">
        <w:rPr>
          <w:rStyle w:val="ezkurwreuab5ozgtqnkl"/>
          <w:sz w:val="20"/>
          <w:szCs w:val="20"/>
        </w:rPr>
        <w:t>, не имеющим счета в казначействе, настоящий</w:t>
      </w:r>
      <w:r w:rsidRPr="00F84A16">
        <w:rPr>
          <w:i/>
          <w:sz w:val="20"/>
          <w:szCs w:val="20"/>
        </w:rPr>
        <w:t xml:space="preserve"> </w:t>
      </w:r>
      <w:r w:rsidRPr="00F84A16">
        <w:rPr>
          <w:rStyle w:val="ezkurwreuab5ozgtqnkl"/>
          <w:sz w:val="20"/>
          <w:szCs w:val="20"/>
        </w:rPr>
        <w:t>пункт</w:t>
      </w:r>
      <w:r w:rsidRPr="00F84A16">
        <w:rPr>
          <w:i/>
          <w:sz w:val="20"/>
          <w:szCs w:val="20"/>
        </w:rPr>
        <w:t xml:space="preserve"> </w:t>
      </w:r>
      <w:r w:rsidRPr="00F84A16">
        <w:rPr>
          <w:rStyle w:val="ezkurwreuab5ozgtqnkl"/>
          <w:sz w:val="20"/>
          <w:szCs w:val="20"/>
        </w:rPr>
        <w:t>редактируется</w:t>
      </w:r>
      <w:r w:rsidRPr="00F84A16">
        <w:rPr>
          <w:i/>
          <w:sz w:val="20"/>
          <w:szCs w:val="20"/>
        </w:rPr>
        <w:t xml:space="preserve"> </w:t>
      </w:r>
      <w:r w:rsidRPr="00F84A16">
        <w:rPr>
          <w:rStyle w:val="ezkurwreuab5ozgtqnkl"/>
          <w:sz w:val="20"/>
          <w:szCs w:val="20"/>
        </w:rPr>
        <w:t>замен</w:t>
      </w:r>
      <w:r>
        <w:rPr>
          <w:rStyle w:val="ezkurwreuab5ozgtqnkl"/>
          <w:sz w:val="20"/>
          <w:szCs w:val="20"/>
        </w:rPr>
        <w:t>ив</w:t>
      </w:r>
      <w:r w:rsidRPr="00F84A16">
        <w:rPr>
          <w:i/>
          <w:sz w:val="20"/>
          <w:szCs w:val="20"/>
        </w:rPr>
        <w:t xml:space="preserve"> </w:t>
      </w:r>
      <w:r w:rsidRPr="00F84A16">
        <w:rPr>
          <w:rStyle w:val="ezkurwreuab5ozgtqnkl"/>
          <w:sz w:val="20"/>
          <w:szCs w:val="20"/>
        </w:rPr>
        <w:t>слов</w:t>
      </w:r>
      <w:r>
        <w:rPr>
          <w:rStyle w:val="ezkurwreuab5ozgtqnkl"/>
          <w:sz w:val="20"/>
          <w:szCs w:val="20"/>
        </w:rPr>
        <w:t>а</w:t>
      </w:r>
      <w:r w:rsidRPr="00F84A16">
        <w:rPr>
          <w:i/>
          <w:sz w:val="20"/>
          <w:szCs w:val="20"/>
        </w:rPr>
        <w:t xml:space="preserve"> </w:t>
      </w:r>
      <w:r w:rsidRPr="00F84A16">
        <w:rPr>
          <w:rStyle w:val="ezkurwreuab5ozgtqnkl"/>
          <w:sz w:val="20"/>
          <w:szCs w:val="20"/>
        </w:rPr>
        <w:t>"внесени</w:t>
      </w:r>
      <w:r>
        <w:rPr>
          <w:rStyle w:val="ezkurwreuab5ozgtqnkl"/>
          <w:sz w:val="20"/>
          <w:szCs w:val="20"/>
        </w:rPr>
        <w:t>я</w:t>
      </w:r>
      <w:r w:rsidRPr="00F84A16">
        <w:rPr>
          <w:rStyle w:val="ezkurwreuab5ozgtqnkl"/>
          <w:sz w:val="20"/>
          <w:szCs w:val="20"/>
        </w:rPr>
        <w:t xml:space="preserve">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и</w:t>
      </w:r>
      <w:r w:rsidRPr="00F84A16">
        <w:rPr>
          <w:i/>
          <w:sz w:val="20"/>
          <w:szCs w:val="20"/>
        </w:rPr>
        <w:t xml:space="preserve"> </w:t>
      </w:r>
      <w:r w:rsidRPr="00F84A16">
        <w:rPr>
          <w:rStyle w:val="ezkurwreuab5ozgtqnkl"/>
          <w:sz w:val="20"/>
          <w:szCs w:val="20"/>
        </w:rPr>
        <w:t>копии</w:t>
      </w:r>
      <w:r w:rsidRPr="00F84A16">
        <w:rPr>
          <w:i/>
          <w:sz w:val="20"/>
          <w:szCs w:val="20"/>
        </w:rPr>
        <w:t xml:space="preserve"> </w:t>
      </w:r>
      <w:r w:rsidRPr="00F84A16">
        <w:rPr>
          <w:rStyle w:val="ezkurwreuab5ozgtqnkl"/>
          <w:sz w:val="20"/>
          <w:szCs w:val="20"/>
        </w:rPr>
        <w:t>протокола</w:t>
      </w:r>
      <w:r w:rsidRPr="00F84A16">
        <w:rPr>
          <w:i/>
          <w:sz w:val="20"/>
          <w:szCs w:val="20"/>
        </w:rPr>
        <w:t xml:space="preserve"> </w:t>
      </w:r>
      <w:r w:rsidRPr="00F84A16">
        <w:rPr>
          <w:rStyle w:val="ezkurwreuab5ozgtqnkl"/>
          <w:sz w:val="20"/>
          <w:szCs w:val="20"/>
        </w:rPr>
        <w:t>в</w:t>
      </w:r>
      <w:r w:rsidRPr="00F84A16">
        <w:rPr>
          <w:i/>
          <w:sz w:val="20"/>
          <w:szCs w:val="20"/>
        </w:rPr>
        <w:t xml:space="preserve"> </w:t>
      </w:r>
      <w:r w:rsidRPr="00F84A16">
        <w:rPr>
          <w:rStyle w:val="ezkurwreuab5ozgtqnkl"/>
          <w:sz w:val="20"/>
          <w:szCs w:val="20"/>
        </w:rPr>
        <w:t>казначейскую</w:t>
      </w:r>
      <w:r w:rsidRPr="00F84A16">
        <w:rPr>
          <w:i/>
          <w:sz w:val="20"/>
          <w:szCs w:val="20"/>
        </w:rPr>
        <w:t xml:space="preserve"> </w:t>
      </w:r>
      <w:r w:rsidRPr="00F84A16">
        <w:rPr>
          <w:rStyle w:val="ezkurwreuab5ozgtqnkl"/>
          <w:sz w:val="20"/>
          <w:szCs w:val="20"/>
        </w:rPr>
        <w:t>систему</w:t>
      </w:r>
      <w:r w:rsidRPr="00F84A16">
        <w:rPr>
          <w:i/>
          <w:sz w:val="20"/>
          <w:szCs w:val="20"/>
        </w:rPr>
        <w:t xml:space="preserve"> </w:t>
      </w:r>
      <w:r w:rsidRPr="00F84A16">
        <w:rPr>
          <w:rStyle w:val="ezkurwreuab5ozgtqnkl"/>
          <w:sz w:val="20"/>
          <w:szCs w:val="20"/>
        </w:rPr>
        <w:t>уполномоченного органа"</w:t>
      </w:r>
      <w:r w:rsidRPr="00F84A16">
        <w:rPr>
          <w:i/>
          <w:sz w:val="20"/>
          <w:szCs w:val="20"/>
        </w:rPr>
        <w:t xml:space="preserve"> </w:t>
      </w:r>
      <w:r w:rsidRPr="00F84A16">
        <w:rPr>
          <w:rStyle w:val="ezkurwreuab5ozgtqnkl"/>
          <w:sz w:val="20"/>
          <w:szCs w:val="20"/>
        </w:rPr>
        <w:t>словами "выдачи платежного</w:t>
      </w:r>
      <w:r w:rsidRPr="00F84A16">
        <w:rPr>
          <w:i/>
          <w:sz w:val="20"/>
          <w:szCs w:val="20"/>
        </w:rPr>
        <w:t xml:space="preserve"> </w:t>
      </w:r>
      <w:r w:rsidRPr="00F84A16">
        <w:rPr>
          <w:rStyle w:val="ezkurwreuab5ozgtqnkl"/>
          <w:sz w:val="20"/>
          <w:szCs w:val="20"/>
        </w:rPr>
        <w:t>поручения</w:t>
      </w:r>
      <w:r w:rsidRPr="00F84A16">
        <w:rPr>
          <w:i/>
          <w:sz w:val="20"/>
          <w:szCs w:val="20"/>
        </w:rPr>
        <w:t xml:space="preserve"> </w:t>
      </w:r>
      <w:r w:rsidRPr="00F84A16">
        <w:rPr>
          <w:rStyle w:val="ezkurwreuab5ozgtqnkl"/>
          <w:sz w:val="20"/>
          <w:szCs w:val="20"/>
        </w:rPr>
        <w:t>банку"</w:t>
      </w:r>
      <w:r>
        <w:rPr>
          <w:rFonts w:ascii="GHEA Grapalat" w:hAnsi="GHEA Grapalat"/>
        </w:rPr>
        <w:br w:type="page"/>
      </w:r>
    </w:p>
    <w:p w14:paraId="3655815A" w14:textId="77777777" w:rsidR="00BA2476" w:rsidRPr="009F3DC7" w:rsidRDefault="00BA2476" w:rsidP="00BA2476">
      <w:pPr>
        <w:widowControl w:val="0"/>
        <w:tabs>
          <w:tab w:val="left" w:pos="1276"/>
        </w:tabs>
        <w:ind w:firstLine="567"/>
        <w:jc w:val="both"/>
        <w:rPr>
          <w:rFonts w:ascii="GHEA Grapalat" w:hAnsi="GHEA Grapalat"/>
        </w:rPr>
      </w:pPr>
      <w:r w:rsidRPr="009F3DC7">
        <w:rPr>
          <w:rFonts w:ascii="GHEA Grapalat" w:hAnsi="GHEA Grapalat"/>
        </w:rPr>
        <w:lastRenderedPageBreak/>
        <w:t>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w:t>
      </w:r>
      <w:r w:rsidRPr="00813554">
        <w:rPr>
          <w:rFonts w:ascii="GHEA Grapalat" w:hAnsi="GHEA Grapalat"/>
        </w:rPr>
        <w:t>1</w:t>
      </w:r>
      <w:r w:rsidRPr="000E4DB6">
        <w:rPr>
          <w:rFonts w:ascii="GHEA Grapalat" w:hAnsi="GHEA Grapalat"/>
        </w:rPr>
        <w:t>5</w:t>
      </w:r>
      <w:r>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26</w:t>
      </w:r>
    </w:p>
    <w:p w14:paraId="636B3937" w14:textId="77777777" w:rsidR="00BA2476" w:rsidRPr="00BA2476" w:rsidRDefault="00BA2476" w:rsidP="00DB4988">
      <w:pPr>
        <w:widowControl w:val="0"/>
        <w:tabs>
          <w:tab w:val="left" w:pos="1276"/>
        </w:tabs>
        <w:ind w:firstLine="567"/>
        <w:jc w:val="both"/>
        <w:rPr>
          <w:rFonts w:ascii="GHEA Grapalat" w:hAnsi="GHEA Grapalat"/>
          <w:bCs/>
          <w:lang w:val="hy-AM"/>
        </w:rPr>
      </w:pPr>
    </w:p>
    <w:p w14:paraId="4C050D8D" w14:textId="77777777" w:rsidR="00D20650" w:rsidRDefault="00D20650" w:rsidP="00DB4988">
      <w:pPr>
        <w:rPr>
          <w:rFonts w:ascii="GHEA Grapalat" w:hAnsi="GHEA Grapalat"/>
        </w:rPr>
      </w:pPr>
      <w:r>
        <w:rPr>
          <w:rFonts w:ascii="GHEA Grapalat" w:hAnsi="GHEA Grapalat"/>
        </w:rPr>
        <w:t>-----------------------------------</w:t>
      </w:r>
    </w:p>
    <w:p w14:paraId="78E5BD80" w14:textId="77777777" w:rsidR="00D20650" w:rsidRDefault="00D20650" w:rsidP="00DB4988">
      <w:pPr>
        <w:rPr>
          <w:rFonts w:ascii="GHEA Grapalat" w:hAnsi="GHEA Grapalat"/>
        </w:rPr>
      </w:pPr>
    </w:p>
    <w:p w14:paraId="20A3CB31" w14:textId="77777777" w:rsidR="00D20650" w:rsidRPr="00A915F5" w:rsidRDefault="00D20650" w:rsidP="00DB4988">
      <w:pPr>
        <w:rPr>
          <w:rStyle w:val="ezkurwreuab5ozgtqnkl"/>
          <w:i/>
          <w:sz w:val="20"/>
          <w:szCs w:val="20"/>
        </w:rPr>
      </w:pPr>
      <w:r w:rsidRPr="00F217A2">
        <w:rPr>
          <w:rFonts w:ascii="GHEA Grapalat" w:hAnsi="GHEA Grapalat"/>
          <w:vertAlign w:val="superscript"/>
        </w:rPr>
        <w:t>25</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14:paraId="46B6DBA9" w14:textId="77777777" w:rsidR="00D20650" w:rsidRPr="00A915F5" w:rsidRDefault="00D20650" w:rsidP="00DB4988">
      <w:pPr>
        <w:rPr>
          <w:rStyle w:val="ezkurwreuab5ozgtqnkl"/>
          <w:i/>
          <w:sz w:val="20"/>
          <w:szCs w:val="20"/>
        </w:rPr>
      </w:pPr>
    </w:p>
    <w:p w14:paraId="7015B975" w14:textId="77777777" w:rsidR="00D20650" w:rsidRPr="00F217A2" w:rsidRDefault="00D20650" w:rsidP="00DB4988">
      <w:pPr>
        <w:rPr>
          <w:rFonts w:ascii="GHEA Grapalat" w:hAnsi="GHEA Grapalat"/>
          <w:vertAlign w:val="superscript"/>
        </w:rPr>
      </w:pPr>
      <w:r w:rsidRPr="00F217A2">
        <w:rPr>
          <w:rFonts w:ascii="GHEA Grapalat" w:hAnsi="GHEA Grapalat"/>
          <w:vertAlign w:val="superscript"/>
        </w:rPr>
        <w:br w:type="page"/>
      </w:r>
    </w:p>
    <w:p w14:paraId="0C78C042" w14:textId="77777777" w:rsidR="00D20650" w:rsidRDefault="00D20650" w:rsidP="00DB4988">
      <w:pPr>
        <w:widowControl w:val="0"/>
        <w:tabs>
          <w:tab w:val="left" w:pos="1276"/>
        </w:tabs>
        <w:ind w:firstLine="567"/>
        <w:jc w:val="both"/>
        <w:rPr>
          <w:rFonts w:ascii="GHEA Grapalat" w:hAnsi="GHEA Grapalat"/>
        </w:rPr>
      </w:pPr>
    </w:p>
    <w:p w14:paraId="7D181123" w14:textId="77777777" w:rsidR="00D20650" w:rsidRPr="00AD29CE" w:rsidRDefault="00D20650" w:rsidP="00DB4988">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20650" w:rsidRPr="00C51467" w14:paraId="5A873AC4" w14:textId="77777777" w:rsidTr="00821AF9">
        <w:trPr>
          <w:jc w:val="center"/>
        </w:trPr>
        <w:tc>
          <w:tcPr>
            <w:tcW w:w="4536" w:type="dxa"/>
          </w:tcPr>
          <w:p w14:paraId="1F5668EC"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ЗАКАЗЧИК</w:t>
            </w:r>
          </w:p>
          <w:p w14:paraId="5103ED4A" w14:textId="77777777" w:rsidR="00D20650" w:rsidRPr="00C51467" w:rsidRDefault="00D20650" w:rsidP="00DB4988">
            <w:pPr>
              <w:widowControl w:val="0"/>
              <w:jc w:val="center"/>
              <w:rPr>
                <w:rFonts w:ascii="GHEA Grapalat" w:hAnsi="GHEA Grapalat"/>
                <w:sz w:val="22"/>
              </w:rPr>
            </w:pPr>
            <w:r w:rsidRPr="00C51467">
              <w:rPr>
                <w:rFonts w:ascii="GHEA Grapalat" w:hAnsi="GHEA Grapalat"/>
                <w:sz w:val="22"/>
              </w:rPr>
              <w:t>____________________________</w:t>
            </w:r>
          </w:p>
          <w:p w14:paraId="1EB31BA2"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5837D0F8" w14:textId="77777777" w:rsidR="00D20650" w:rsidRPr="00C51467" w:rsidRDefault="00D20650" w:rsidP="00DB4988">
            <w:pPr>
              <w:widowControl w:val="0"/>
              <w:jc w:val="center"/>
              <w:rPr>
                <w:rFonts w:ascii="GHEA Grapalat" w:hAnsi="GHEA Grapalat"/>
                <w:sz w:val="22"/>
                <w:lang w:val="en-US"/>
              </w:rPr>
            </w:pPr>
          </w:p>
          <w:p w14:paraId="70589FFE"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c>
          <w:tcPr>
            <w:tcW w:w="4111" w:type="dxa"/>
          </w:tcPr>
          <w:p w14:paraId="12FED4AD" w14:textId="77777777" w:rsidR="00D20650" w:rsidRPr="00C51467" w:rsidRDefault="00D20650" w:rsidP="00DB4988">
            <w:pPr>
              <w:widowControl w:val="0"/>
              <w:jc w:val="center"/>
              <w:rPr>
                <w:rFonts w:ascii="GHEA Grapalat" w:hAnsi="GHEA Grapalat"/>
                <w:b/>
                <w:sz w:val="22"/>
              </w:rPr>
            </w:pPr>
            <w:r w:rsidRPr="00C51467">
              <w:rPr>
                <w:rFonts w:ascii="GHEA Grapalat" w:hAnsi="GHEA Grapalat"/>
                <w:b/>
                <w:sz w:val="22"/>
              </w:rPr>
              <w:t>ИСПОЛНИТЕЛЬ</w:t>
            </w:r>
          </w:p>
          <w:p w14:paraId="5531BEFF"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lang w:val="en-US"/>
              </w:rPr>
              <w:t>____________________________</w:t>
            </w:r>
          </w:p>
          <w:p w14:paraId="707927C8" w14:textId="77777777" w:rsidR="00D20650" w:rsidRPr="00C51467" w:rsidRDefault="00D20650" w:rsidP="00DB4988">
            <w:pPr>
              <w:widowControl w:val="0"/>
              <w:jc w:val="center"/>
              <w:rPr>
                <w:rFonts w:ascii="GHEA Grapalat" w:hAnsi="GHEA Grapalat"/>
                <w:sz w:val="22"/>
                <w:vertAlign w:val="superscript"/>
              </w:rPr>
            </w:pPr>
            <w:r w:rsidRPr="00C51467">
              <w:rPr>
                <w:rFonts w:ascii="GHEA Grapalat" w:hAnsi="GHEA Grapalat"/>
                <w:sz w:val="22"/>
                <w:vertAlign w:val="superscript"/>
              </w:rPr>
              <w:t>/подпись/</w:t>
            </w:r>
          </w:p>
          <w:p w14:paraId="72F81A1D" w14:textId="77777777" w:rsidR="00D20650" w:rsidRPr="00C51467" w:rsidRDefault="00D20650" w:rsidP="00DB4988">
            <w:pPr>
              <w:widowControl w:val="0"/>
              <w:jc w:val="center"/>
              <w:rPr>
                <w:rFonts w:ascii="GHEA Grapalat" w:hAnsi="GHEA Grapalat"/>
                <w:sz w:val="22"/>
                <w:lang w:val="en-US"/>
              </w:rPr>
            </w:pPr>
          </w:p>
          <w:p w14:paraId="330ED17B" w14:textId="77777777" w:rsidR="00D20650" w:rsidRPr="00C51467" w:rsidRDefault="00D20650" w:rsidP="00DB4988">
            <w:pPr>
              <w:widowControl w:val="0"/>
              <w:jc w:val="center"/>
              <w:rPr>
                <w:rFonts w:ascii="GHEA Grapalat" w:hAnsi="GHEA Grapalat"/>
                <w:sz w:val="22"/>
                <w:lang w:val="en-US"/>
              </w:rPr>
            </w:pPr>
            <w:r w:rsidRPr="00C51467">
              <w:rPr>
                <w:rFonts w:ascii="GHEA Grapalat" w:hAnsi="GHEA Grapalat"/>
                <w:sz w:val="22"/>
              </w:rPr>
              <w:t>М. П.</w:t>
            </w:r>
          </w:p>
        </w:tc>
      </w:tr>
      <w:tr w:rsidR="00D20650" w:rsidRPr="00C51467" w14:paraId="08F1E56A" w14:textId="77777777" w:rsidTr="00821AF9">
        <w:trPr>
          <w:jc w:val="center"/>
        </w:trPr>
        <w:tc>
          <w:tcPr>
            <w:tcW w:w="4536" w:type="dxa"/>
          </w:tcPr>
          <w:p w14:paraId="10E65E4D" w14:textId="77777777" w:rsidR="00D20650" w:rsidRPr="00C51467" w:rsidRDefault="00D20650" w:rsidP="00DB4988">
            <w:pPr>
              <w:widowControl w:val="0"/>
              <w:jc w:val="center"/>
              <w:rPr>
                <w:rFonts w:ascii="GHEA Grapalat" w:hAnsi="GHEA Grapalat"/>
                <w:b/>
                <w:sz w:val="22"/>
              </w:rPr>
            </w:pPr>
          </w:p>
        </w:tc>
        <w:tc>
          <w:tcPr>
            <w:tcW w:w="4111" w:type="dxa"/>
          </w:tcPr>
          <w:p w14:paraId="70BC756E" w14:textId="77777777" w:rsidR="00D20650" w:rsidRPr="00C51467" w:rsidRDefault="00D20650" w:rsidP="00DB4988">
            <w:pPr>
              <w:widowControl w:val="0"/>
              <w:jc w:val="center"/>
              <w:rPr>
                <w:rFonts w:ascii="GHEA Grapalat" w:hAnsi="GHEA Grapalat"/>
                <w:b/>
                <w:sz w:val="22"/>
              </w:rPr>
            </w:pPr>
          </w:p>
        </w:tc>
      </w:tr>
    </w:tbl>
    <w:p w14:paraId="42FACF13" w14:textId="77777777" w:rsidR="00D20650" w:rsidRPr="006F5F33" w:rsidRDefault="00D20650" w:rsidP="00DB4988">
      <w:pPr>
        <w:pStyle w:val="FootnoteText"/>
        <w:jc w:val="both"/>
        <w:rPr>
          <w:rFonts w:ascii="GHEA Grapalat" w:hAnsi="GHEA Grapalat"/>
        </w:rPr>
      </w:pPr>
      <w:r w:rsidRPr="00C51467">
        <w:rPr>
          <w:rFonts w:ascii="GHEA Grapalat" w:hAnsi="GHEA Grapalat"/>
          <w:i/>
          <w:vertAlign w:val="superscript"/>
        </w:rPr>
        <w:t>26</w:t>
      </w:r>
      <w:r>
        <w:rPr>
          <w:rFonts w:ascii="GHEA Grapalat" w:hAnsi="GHEA Grapalat"/>
          <w:i/>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2AE6F541" w14:textId="77777777" w:rsidR="00D20650" w:rsidRPr="009E00B3" w:rsidRDefault="00D20650" w:rsidP="00DB4988">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95B80EC" w14:textId="77777777" w:rsidR="00D20650" w:rsidRDefault="00D20650" w:rsidP="00DB4988">
      <w:pPr>
        <w:pStyle w:val="FootnoteText"/>
        <w:jc w:val="both"/>
        <w:rPr>
          <w:rStyle w:val="ezkurwreuab5ozgtqnkl"/>
          <w:rFonts w:ascii="Cambria" w:hAnsi="Cambria" w:cs="Cambria"/>
          <w:i/>
        </w:rPr>
      </w:pPr>
      <w:r w:rsidRPr="009E00B3">
        <w:rPr>
          <w:rFonts w:ascii="GHEA Grapalat" w:hAnsi="GHEA Grapalat"/>
          <w:i/>
          <w:lang w:eastAsia="en-US"/>
        </w:rPr>
        <w:tab/>
      </w:r>
      <w:r w:rsidRPr="00333D83">
        <w:rPr>
          <w:rStyle w:val="ezkurwreuab5ozgtqnkl"/>
          <w:rFonts w:ascii="Cambria" w:hAnsi="Cambria" w:cs="Cambria"/>
          <w:i/>
        </w:rPr>
        <w:t>Срок</w:t>
      </w:r>
      <w:r w:rsidRPr="00333D83">
        <w:rPr>
          <w:rStyle w:val="ezkurwreuab5ozgtqnkl"/>
          <w:i/>
        </w:rPr>
        <w:t xml:space="preserve">, </w:t>
      </w:r>
      <w:r w:rsidRPr="00333D83">
        <w:rPr>
          <w:rStyle w:val="ezkurwreuab5ozgtqnkl"/>
          <w:rFonts w:ascii="Cambria" w:hAnsi="Cambria" w:cs="Cambria"/>
          <w:i/>
        </w:rPr>
        <w:t>установленный</w:t>
      </w:r>
      <w:r w:rsidRPr="00310C8A">
        <w:rPr>
          <w:i/>
        </w:rPr>
        <w:t xml:space="preserve"> </w:t>
      </w:r>
      <w:r w:rsidRPr="009159DC">
        <w:rPr>
          <w:rStyle w:val="ezkurwreuab5ozgtqnkl"/>
          <w:rFonts w:ascii="Cambria" w:hAnsi="Cambria" w:cs="Cambria"/>
          <w:i/>
        </w:rPr>
        <w:t>в</w:t>
      </w:r>
      <w:r w:rsidRPr="00B03623">
        <w:rPr>
          <w:rStyle w:val="ezkurwreuab5ozgtqnkl"/>
          <w:i/>
        </w:rPr>
        <w:t xml:space="preserve"> 5</w:t>
      </w:r>
      <w:r w:rsidRPr="00C02E44">
        <w:rPr>
          <w:rStyle w:val="ezkurwreuab5ozgtqnkl"/>
          <w:rFonts w:asciiTheme="minorHAnsi" w:hAnsiTheme="minorHAnsi"/>
          <w:i/>
        </w:rPr>
        <w:t xml:space="preserve">-ом </w:t>
      </w:r>
      <w:r w:rsidRPr="007B69B6">
        <w:rPr>
          <w:i/>
        </w:rPr>
        <w:t xml:space="preserve"> </w:t>
      </w:r>
      <w:r w:rsidRPr="00550165">
        <w:rPr>
          <w:rStyle w:val="ezkurwreuab5ozgtqnkl"/>
          <w:rFonts w:ascii="Cambria" w:hAnsi="Cambria" w:cs="Cambria"/>
          <w:i/>
        </w:rPr>
        <w:t xml:space="preserve"> предложении настоящего</w:t>
      </w:r>
      <w:r w:rsidRPr="00300146">
        <w:rPr>
          <w:i/>
        </w:rPr>
        <w:t xml:space="preserve"> </w:t>
      </w:r>
      <w:r w:rsidRPr="00F2241E">
        <w:rPr>
          <w:rStyle w:val="ezkurwreuab5ozgtqnkl"/>
          <w:rFonts w:ascii="Cambria" w:hAnsi="Cambria" w:cs="Cambria"/>
          <w:i/>
        </w:rPr>
        <w:t>пункта</w:t>
      </w:r>
      <w:r w:rsidRPr="00077E7F">
        <w:rPr>
          <w:i/>
        </w:rPr>
        <w:t xml:space="preserve">, </w:t>
      </w:r>
      <w:r w:rsidRPr="00077E7F">
        <w:rPr>
          <w:rStyle w:val="ezkurwreuab5ozgtqnkl"/>
          <w:rFonts w:ascii="Cambria" w:hAnsi="Cambria" w:cs="Cambria"/>
          <w:i/>
        </w:rPr>
        <w:t>не</w:t>
      </w:r>
      <w:r w:rsidRPr="00077E7F">
        <w:rPr>
          <w:i/>
        </w:rPr>
        <w:t xml:space="preserve"> </w:t>
      </w:r>
      <w:r w:rsidRPr="00077E7F">
        <w:rPr>
          <w:rStyle w:val="ezkurwreuab5ozgtqnkl"/>
          <w:rFonts w:ascii="Cambria" w:hAnsi="Cambria" w:cs="Cambria"/>
          <w:i/>
        </w:rPr>
        <w:t>может</w:t>
      </w:r>
      <w:r w:rsidRPr="002F49F9">
        <w:rPr>
          <w:rStyle w:val="ezkurwreuab5ozgtqnkl"/>
          <w:i/>
        </w:rPr>
        <w:t xml:space="preserve"> </w:t>
      </w:r>
      <w:r w:rsidRPr="002A3146">
        <w:rPr>
          <w:rStyle w:val="ezkurwreuab5ozgtqnkl"/>
          <w:rFonts w:ascii="Cambria" w:hAnsi="Cambria" w:cs="Cambria"/>
          <w:i/>
        </w:rPr>
        <w:t>быть</w:t>
      </w:r>
      <w:r w:rsidRPr="00942A65">
        <w:rPr>
          <w:rStyle w:val="ezkurwreuab5ozgtqnkl"/>
          <w:i/>
        </w:rPr>
        <w:t xml:space="preserve"> </w:t>
      </w:r>
      <w:r w:rsidRPr="00BC78D1">
        <w:rPr>
          <w:rStyle w:val="ezkurwreuab5ozgtqnkl"/>
          <w:rFonts w:ascii="Cambria" w:hAnsi="Cambria" w:cs="Cambria"/>
          <w:i/>
        </w:rPr>
        <w:t>менее</w:t>
      </w:r>
      <w:r w:rsidRPr="00FA1E3B">
        <w:rPr>
          <w:i/>
        </w:rPr>
        <w:t xml:space="preserve"> </w:t>
      </w:r>
      <w:r w:rsidRPr="00FA1E3B">
        <w:rPr>
          <w:rStyle w:val="ezkurwreuab5ozgtqnkl"/>
          <w:i/>
        </w:rPr>
        <w:t>10</w:t>
      </w:r>
      <w:r w:rsidRPr="00C31EA7">
        <w:rPr>
          <w:i/>
        </w:rPr>
        <w:t xml:space="preserve"> </w:t>
      </w:r>
      <w:r w:rsidRPr="00C31EA7">
        <w:rPr>
          <w:rStyle w:val="ezkurwreuab5ozgtqnkl"/>
          <w:rFonts w:ascii="Cambria" w:hAnsi="Cambria" w:cs="Cambria"/>
          <w:i/>
        </w:rPr>
        <w:t>рабочих</w:t>
      </w:r>
      <w:r w:rsidRPr="00C31EA7">
        <w:rPr>
          <w:i/>
        </w:rPr>
        <w:t xml:space="preserve"> </w:t>
      </w:r>
      <w:r w:rsidRPr="00C31EA7">
        <w:rPr>
          <w:rStyle w:val="ezkurwreuab5ozgtqnkl"/>
          <w:rFonts w:ascii="Cambria" w:hAnsi="Cambria" w:cs="Cambria"/>
          <w:i/>
        </w:rPr>
        <w:t>дней.</w:t>
      </w:r>
    </w:p>
    <w:p w14:paraId="466DD46C" w14:textId="77777777" w:rsidR="00D20650" w:rsidRDefault="00D20650" w:rsidP="00DB4988">
      <w:pPr>
        <w:widowControl w:val="0"/>
        <w:ind w:firstLine="567"/>
        <w:jc w:val="both"/>
        <w:rPr>
          <w:rFonts w:ascii="GHEA Grapalat" w:hAnsi="GHEA Grapalat"/>
          <w:i/>
        </w:rPr>
      </w:pPr>
    </w:p>
    <w:p w14:paraId="7E7B0248" w14:textId="77777777" w:rsidR="00D20650" w:rsidRPr="00AD29CE" w:rsidRDefault="00D20650" w:rsidP="00DB4988">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0137632"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15AA47B0" w14:textId="77777777" w:rsidR="00D20650" w:rsidRDefault="00D20650" w:rsidP="00DB4988">
      <w:pPr>
        <w:rPr>
          <w:rFonts w:ascii="GHEA Grapalat" w:hAnsi="GHEA Grapalat"/>
        </w:rPr>
      </w:pPr>
      <w:r>
        <w:rPr>
          <w:rFonts w:ascii="GHEA Grapalat" w:hAnsi="GHEA Grapalat"/>
        </w:rPr>
        <w:br w:type="page"/>
      </w:r>
    </w:p>
    <w:p w14:paraId="3795B02A" w14:textId="77777777" w:rsidR="00DA5683" w:rsidRDefault="00DA5683" w:rsidP="00DB4988">
      <w:pPr>
        <w:widowControl w:val="0"/>
        <w:jc w:val="right"/>
        <w:rPr>
          <w:rFonts w:ascii="GHEA Grapalat" w:hAnsi="GHEA Grapalat"/>
          <w:i/>
        </w:rPr>
        <w:sectPr w:rsidR="00DA5683" w:rsidSect="00D20650">
          <w:footerReference w:type="default" r:id="rId9"/>
          <w:footnotePr>
            <w:pos w:val="beneathText"/>
          </w:footnotePr>
          <w:pgSz w:w="11907" w:h="16840" w:code="9"/>
          <w:pgMar w:top="426" w:right="1418" w:bottom="851" w:left="1418" w:header="561" w:footer="561" w:gutter="0"/>
          <w:cols w:space="720"/>
          <w:titlePg/>
          <w:docGrid w:linePitch="326"/>
        </w:sectPr>
      </w:pPr>
    </w:p>
    <w:p w14:paraId="408CF784" w14:textId="04687D25"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1</w:t>
      </w:r>
    </w:p>
    <w:p w14:paraId="7B004ED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DE0179" w14:textId="77777777" w:rsidR="00D20650" w:rsidRPr="00AD29CE" w:rsidRDefault="00D20650" w:rsidP="00DB4988">
      <w:pPr>
        <w:widowControl w:val="0"/>
        <w:jc w:val="center"/>
        <w:rPr>
          <w:rFonts w:ascii="GHEA Grapalat" w:hAnsi="GHEA Grapalat"/>
        </w:rPr>
      </w:pPr>
    </w:p>
    <w:p w14:paraId="71C06500" w14:textId="77777777" w:rsidR="00826B4D" w:rsidRPr="00616A71" w:rsidRDefault="00826B4D" w:rsidP="00826B4D">
      <w:pPr>
        <w:spacing w:before="240" w:after="240"/>
        <w:jc w:val="center"/>
        <w:rPr>
          <w:rFonts w:ascii="GHEA Grapalat" w:eastAsia="Tahoma" w:hAnsi="GHEA Grapalat" w:cstheme="majorHAnsi"/>
          <w:b/>
          <w:bCs/>
        </w:rPr>
      </w:pPr>
      <w:r w:rsidRPr="00616A71">
        <w:rPr>
          <w:rFonts w:ascii="GHEA Grapalat" w:eastAsia="Tahoma" w:hAnsi="GHEA Grapalat" w:cstheme="majorHAnsi"/>
          <w:b/>
          <w:bCs/>
        </w:rPr>
        <w:t xml:space="preserve">ТЕХНИЧЕСКАЯ ХАРАКТЕРИСТИКА-ГРАФИК ЗАКУПОК </w:t>
      </w:r>
    </w:p>
    <w:p w14:paraId="7CEFB5D8" w14:textId="75B6B94B" w:rsidR="00826B4D" w:rsidRDefault="00C13F0A" w:rsidP="00826B4D">
      <w:pPr>
        <w:spacing w:before="240" w:after="240"/>
        <w:jc w:val="center"/>
        <w:rPr>
          <w:rFonts w:ascii="GHEA Grapalat" w:eastAsia="Tahoma" w:hAnsi="GHEA Grapalat" w:cstheme="majorHAnsi"/>
        </w:rPr>
      </w:pPr>
      <w:r>
        <w:rPr>
          <w:rFonts w:ascii="GHEA Grapalat" w:eastAsia="Tahoma" w:hAnsi="GHEA Grapalat" w:cstheme="majorHAnsi"/>
        </w:rPr>
        <w:t>Преобретение</w:t>
      </w:r>
      <w:r w:rsidR="00826B4D" w:rsidRPr="00616A71">
        <w:rPr>
          <w:rFonts w:ascii="GHEA Grapalat" w:eastAsia="Tahoma" w:hAnsi="GHEA Grapalat" w:cstheme="majorHAnsi"/>
        </w:rPr>
        <w:t xml:space="preserve"> консультационных услуг по разработке концепции инвестиционной программы Международной академии тенниса в Ереване, и соответствующей тендерной документации</w:t>
      </w:r>
    </w:p>
    <w:p w14:paraId="5313F137" w14:textId="04A3397F" w:rsidR="00826B4D" w:rsidRPr="00616A71" w:rsidRDefault="00826B4D" w:rsidP="00826B4D">
      <w:pPr>
        <w:spacing w:before="240" w:after="240"/>
        <w:jc w:val="center"/>
        <w:rPr>
          <w:rFonts w:ascii="GHEA Grapalat" w:hAnsi="GHEA Grapalat" w:cstheme="majorHAnsi"/>
        </w:rPr>
      </w:pPr>
      <w:r>
        <w:rPr>
          <w:rFonts w:ascii="GHEA Grapalat" w:eastAsia="Tahoma" w:hAnsi="GHEA Grapalat" w:cstheme="majorHAnsi"/>
        </w:rPr>
        <w:t xml:space="preserve">                                                                                                                                                                                        Драм РА</w:t>
      </w:r>
    </w:p>
    <w:tbl>
      <w:tblPr>
        <w:tblW w:w="158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385"/>
        <w:gridCol w:w="5890"/>
        <w:gridCol w:w="983"/>
        <w:gridCol w:w="1022"/>
        <w:gridCol w:w="1530"/>
        <w:gridCol w:w="1350"/>
        <w:gridCol w:w="2081"/>
      </w:tblGrid>
      <w:tr w:rsidR="00826B4D" w:rsidRPr="00616A71" w14:paraId="0259CCEA" w14:textId="77777777" w:rsidTr="00714981">
        <w:trPr>
          <w:trHeight w:val="406"/>
          <w:jc w:val="center"/>
        </w:trPr>
        <w:tc>
          <w:tcPr>
            <w:tcW w:w="630" w:type="dxa"/>
            <w:vMerge w:val="restart"/>
            <w:vAlign w:val="center"/>
          </w:tcPr>
          <w:p w14:paraId="1320219F" w14:textId="77777777" w:rsidR="00826B4D" w:rsidRPr="00616A71" w:rsidRDefault="00826B4D" w:rsidP="00714981">
            <w:pPr>
              <w:jc w:val="center"/>
              <w:rPr>
                <w:rFonts w:ascii="GHEA Grapalat" w:eastAsia="Tahoma" w:hAnsi="GHEA Grapalat" w:cstheme="majorHAnsi"/>
                <w:b/>
                <w:bCs/>
              </w:rPr>
            </w:pPr>
            <w:r w:rsidRPr="00616A71">
              <w:rPr>
                <w:rFonts w:ascii="GHEA Grapalat" w:eastAsia="Tahoma" w:hAnsi="GHEA Grapalat" w:cstheme="majorHAnsi"/>
                <w:b/>
                <w:bCs/>
              </w:rPr>
              <w:t xml:space="preserve">N </w:t>
            </w:r>
          </w:p>
          <w:p w14:paraId="52B697DE" w14:textId="77777777" w:rsidR="00826B4D" w:rsidRPr="00616A71" w:rsidRDefault="00826B4D" w:rsidP="00714981">
            <w:pPr>
              <w:jc w:val="center"/>
              <w:rPr>
                <w:rFonts w:ascii="GHEA Grapalat" w:eastAsia="Tahoma" w:hAnsi="GHEA Grapalat" w:cstheme="majorHAnsi"/>
                <w:b/>
                <w:bCs/>
              </w:rPr>
            </w:pPr>
            <w:r w:rsidRPr="00616A71">
              <w:rPr>
                <w:rFonts w:ascii="GHEA Grapalat" w:eastAsia="Tahoma" w:hAnsi="GHEA Grapalat" w:cstheme="majorHAnsi"/>
                <w:b/>
                <w:bCs/>
              </w:rPr>
              <w:t>п/п</w:t>
            </w:r>
          </w:p>
        </w:tc>
        <w:tc>
          <w:tcPr>
            <w:tcW w:w="2385" w:type="dxa"/>
            <w:vMerge w:val="restart"/>
            <w:vAlign w:val="center"/>
          </w:tcPr>
          <w:p w14:paraId="41ED07F3" w14:textId="77777777" w:rsidR="00826B4D" w:rsidRPr="00616A71" w:rsidRDefault="00826B4D" w:rsidP="00714981">
            <w:pPr>
              <w:jc w:val="center"/>
              <w:rPr>
                <w:rFonts w:ascii="GHEA Grapalat" w:eastAsia="Tahoma" w:hAnsi="GHEA Grapalat" w:cstheme="majorHAnsi"/>
                <w:b/>
                <w:bCs/>
              </w:rPr>
            </w:pPr>
            <w:r w:rsidRPr="00616A71">
              <w:rPr>
                <w:rFonts w:ascii="GHEA Grapalat" w:eastAsia="Tahoma" w:hAnsi="GHEA Grapalat" w:cstheme="majorHAnsi"/>
                <w:b/>
                <w:bCs/>
              </w:rPr>
              <w:t xml:space="preserve">Предусмотренный планом закупок промежуточный код по классификатору ЕКЗ </w:t>
            </w:r>
          </w:p>
          <w:p w14:paraId="3D56C91F" w14:textId="77777777" w:rsidR="00826B4D" w:rsidRPr="00616A71" w:rsidRDefault="00826B4D" w:rsidP="00714981">
            <w:pPr>
              <w:jc w:val="center"/>
              <w:rPr>
                <w:rFonts w:ascii="GHEA Grapalat" w:eastAsia="Tahoma" w:hAnsi="GHEA Grapalat" w:cstheme="majorHAnsi"/>
                <w:b/>
                <w:bCs/>
              </w:rPr>
            </w:pPr>
            <w:r w:rsidRPr="00616A71">
              <w:rPr>
                <w:rFonts w:ascii="GHEA Grapalat" w:eastAsia="Tahoma" w:hAnsi="GHEA Grapalat" w:cstheme="majorHAnsi"/>
                <w:b/>
                <w:bCs/>
              </w:rPr>
              <w:t>(CPV)</w:t>
            </w:r>
          </w:p>
        </w:tc>
        <w:tc>
          <w:tcPr>
            <w:tcW w:w="5890" w:type="dxa"/>
            <w:vMerge w:val="restart"/>
            <w:vAlign w:val="center"/>
          </w:tcPr>
          <w:p w14:paraId="456E8DEB" w14:textId="77777777" w:rsidR="00826B4D" w:rsidRPr="00616A71" w:rsidRDefault="00826B4D" w:rsidP="00714981">
            <w:pPr>
              <w:jc w:val="center"/>
              <w:rPr>
                <w:rFonts w:ascii="GHEA Grapalat" w:hAnsi="GHEA Grapalat" w:cstheme="majorHAnsi"/>
                <w:b/>
                <w:bCs/>
              </w:rPr>
            </w:pPr>
            <w:r w:rsidRPr="00616A71">
              <w:rPr>
                <w:rFonts w:ascii="GHEA Grapalat" w:eastAsia="Tahoma" w:hAnsi="GHEA Grapalat" w:cstheme="majorHAnsi"/>
                <w:b/>
                <w:bCs/>
              </w:rPr>
              <w:t xml:space="preserve">Техническая характеристика </w:t>
            </w:r>
          </w:p>
          <w:p w14:paraId="3D473A2D" w14:textId="77777777" w:rsidR="00826B4D" w:rsidRPr="00616A71" w:rsidRDefault="00826B4D" w:rsidP="00714981">
            <w:pPr>
              <w:jc w:val="center"/>
              <w:rPr>
                <w:rFonts w:ascii="GHEA Grapalat" w:hAnsi="GHEA Grapalat" w:cstheme="majorHAnsi"/>
              </w:rPr>
            </w:pPr>
          </w:p>
        </w:tc>
        <w:tc>
          <w:tcPr>
            <w:tcW w:w="983" w:type="dxa"/>
            <w:vMerge w:val="restart"/>
            <w:textDirection w:val="btLr"/>
            <w:vAlign w:val="center"/>
          </w:tcPr>
          <w:p w14:paraId="708FA6F6" w14:textId="77777777" w:rsidR="00826B4D" w:rsidRPr="00616A71" w:rsidRDefault="00826B4D" w:rsidP="00714981">
            <w:pPr>
              <w:ind w:left="113" w:right="113"/>
              <w:jc w:val="center"/>
              <w:rPr>
                <w:rFonts w:ascii="GHEA Grapalat" w:hAnsi="GHEA Grapalat" w:cstheme="majorHAnsi"/>
                <w:b/>
                <w:bCs/>
              </w:rPr>
            </w:pPr>
            <w:r w:rsidRPr="00616A71">
              <w:rPr>
                <w:rFonts w:ascii="GHEA Grapalat" w:hAnsi="GHEA Grapalat"/>
                <w:b/>
              </w:rPr>
              <w:t>Единица Измерения</w:t>
            </w:r>
          </w:p>
        </w:tc>
        <w:tc>
          <w:tcPr>
            <w:tcW w:w="1022" w:type="dxa"/>
            <w:vMerge w:val="restart"/>
            <w:textDirection w:val="btLr"/>
            <w:vAlign w:val="center"/>
          </w:tcPr>
          <w:p w14:paraId="52052AAB" w14:textId="77777777" w:rsidR="00826B4D" w:rsidRPr="00616A71" w:rsidRDefault="00826B4D" w:rsidP="00714981">
            <w:pPr>
              <w:jc w:val="center"/>
              <w:rPr>
                <w:rFonts w:ascii="GHEA Grapalat" w:hAnsi="GHEA Grapalat" w:cstheme="majorHAnsi"/>
                <w:b/>
                <w:bCs/>
              </w:rPr>
            </w:pPr>
            <w:r w:rsidRPr="00616A71">
              <w:rPr>
                <w:rFonts w:ascii="GHEA Grapalat" w:hAnsi="GHEA Grapalat" w:cstheme="majorHAnsi"/>
                <w:b/>
              </w:rPr>
              <w:t xml:space="preserve">Общая цена  </w:t>
            </w:r>
          </w:p>
        </w:tc>
        <w:tc>
          <w:tcPr>
            <w:tcW w:w="1530" w:type="dxa"/>
            <w:vMerge w:val="restart"/>
            <w:textDirection w:val="btLr"/>
            <w:vAlign w:val="center"/>
          </w:tcPr>
          <w:p w14:paraId="2B42D357" w14:textId="77777777" w:rsidR="00826B4D" w:rsidRPr="00616A71" w:rsidRDefault="00826B4D" w:rsidP="00714981">
            <w:pPr>
              <w:jc w:val="center"/>
              <w:rPr>
                <w:rFonts w:ascii="GHEA Grapalat" w:hAnsi="GHEA Grapalat" w:cstheme="majorHAnsi"/>
                <w:b/>
                <w:bCs/>
              </w:rPr>
            </w:pPr>
            <w:r w:rsidRPr="00616A71">
              <w:rPr>
                <w:rFonts w:ascii="GHEA Grapalat" w:hAnsi="GHEA Grapalat" w:cstheme="majorHAnsi"/>
                <w:b/>
              </w:rPr>
              <w:t>Общее количество</w:t>
            </w:r>
          </w:p>
        </w:tc>
        <w:tc>
          <w:tcPr>
            <w:tcW w:w="3431" w:type="dxa"/>
            <w:gridSpan w:val="2"/>
            <w:vAlign w:val="center"/>
          </w:tcPr>
          <w:p w14:paraId="3DB275B1" w14:textId="77777777" w:rsidR="00826B4D" w:rsidRPr="00616A71" w:rsidRDefault="00826B4D" w:rsidP="00714981">
            <w:pPr>
              <w:jc w:val="center"/>
              <w:rPr>
                <w:rFonts w:ascii="GHEA Grapalat" w:hAnsi="GHEA Grapalat" w:cstheme="majorHAnsi"/>
                <w:b/>
                <w:bCs/>
              </w:rPr>
            </w:pPr>
            <w:r w:rsidRPr="00616A71">
              <w:rPr>
                <w:rFonts w:ascii="GHEA Grapalat" w:eastAsia="Tahoma" w:hAnsi="GHEA Grapalat" w:cstheme="majorHAnsi"/>
                <w:b/>
                <w:bCs/>
              </w:rPr>
              <w:t>Исполнение</w:t>
            </w:r>
          </w:p>
        </w:tc>
      </w:tr>
      <w:tr w:rsidR="00826B4D" w:rsidRPr="00616A71" w14:paraId="054B6A51" w14:textId="77777777" w:rsidTr="00714981">
        <w:trPr>
          <w:trHeight w:val="878"/>
          <w:jc w:val="center"/>
        </w:trPr>
        <w:tc>
          <w:tcPr>
            <w:tcW w:w="630" w:type="dxa"/>
            <w:vMerge/>
            <w:vAlign w:val="center"/>
          </w:tcPr>
          <w:p w14:paraId="4A16D6AB"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2385" w:type="dxa"/>
            <w:vMerge/>
            <w:vAlign w:val="center"/>
          </w:tcPr>
          <w:p w14:paraId="693637A9"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5890" w:type="dxa"/>
            <w:vMerge/>
            <w:vAlign w:val="center"/>
          </w:tcPr>
          <w:p w14:paraId="6002418F"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983" w:type="dxa"/>
            <w:vMerge/>
            <w:vAlign w:val="center"/>
          </w:tcPr>
          <w:p w14:paraId="5199EBC1"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1022" w:type="dxa"/>
            <w:vMerge/>
            <w:vAlign w:val="center"/>
          </w:tcPr>
          <w:p w14:paraId="18F63F08"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1530" w:type="dxa"/>
            <w:vMerge/>
            <w:vAlign w:val="center"/>
          </w:tcPr>
          <w:p w14:paraId="39DCC94F" w14:textId="77777777" w:rsidR="00826B4D" w:rsidRPr="00616A71" w:rsidRDefault="00826B4D" w:rsidP="00714981">
            <w:pPr>
              <w:widowControl w:val="0"/>
              <w:pBdr>
                <w:top w:val="nil"/>
                <w:left w:val="nil"/>
                <w:bottom w:val="nil"/>
                <w:right w:val="nil"/>
                <w:between w:val="nil"/>
              </w:pBdr>
              <w:rPr>
                <w:rFonts w:ascii="GHEA Grapalat" w:hAnsi="GHEA Grapalat" w:cstheme="majorHAnsi"/>
                <w:b/>
                <w:bCs/>
              </w:rPr>
            </w:pPr>
          </w:p>
        </w:tc>
        <w:tc>
          <w:tcPr>
            <w:tcW w:w="1350" w:type="dxa"/>
            <w:vAlign w:val="center"/>
          </w:tcPr>
          <w:p w14:paraId="6623A667" w14:textId="77777777" w:rsidR="00826B4D" w:rsidRPr="00616A71" w:rsidRDefault="00826B4D" w:rsidP="00714981">
            <w:pPr>
              <w:jc w:val="center"/>
              <w:rPr>
                <w:rFonts w:ascii="GHEA Grapalat" w:hAnsi="GHEA Grapalat" w:cstheme="majorHAnsi"/>
                <w:b/>
                <w:bCs/>
              </w:rPr>
            </w:pPr>
            <w:r w:rsidRPr="00616A71">
              <w:rPr>
                <w:rFonts w:ascii="GHEA Grapalat" w:hAnsi="GHEA Grapalat" w:cstheme="majorHAnsi"/>
                <w:b/>
              </w:rPr>
              <w:t>Адрес</w:t>
            </w:r>
          </w:p>
        </w:tc>
        <w:tc>
          <w:tcPr>
            <w:tcW w:w="2081" w:type="dxa"/>
            <w:vAlign w:val="center"/>
          </w:tcPr>
          <w:p w14:paraId="00B39AEF" w14:textId="77777777" w:rsidR="00826B4D" w:rsidRPr="00616A71" w:rsidRDefault="00826B4D" w:rsidP="00714981">
            <w:pPr>
              <w:jc w:val="center"/>
              <w:rPr>
                <w:rFonts w:ascii="GHEA Grapalat" w:hAnsi="GHEA Grapalat" w:cstheme="majorHAnsi"/>
                <w:b/>
                <w:bCs/>
              </w:rPr>
            </w:pPr>
            <w:r w:rsidRPr="00616A71">
              <w:rPr>
                <w:rFonts w:ascii="GHEA Grapalat" w:hAnsi="GHEA Grapalat" w:cstheme="majorHAnsi"/>
                <w:b/>
              </w:rPr>
              <w:t>Срок</w:t>
            </w:r>
          </w:p>
        </w:tc>
      </w:tr>
      <w:tr w:rsidR="00826B4D" w:rsidRPr="00616A71" w14:paraId="4FF8AE70" w14:textId="77777777" w:rsidTr="00714981">
        <w:trPr>
          <w:trHeight w:val="416"/>
          <w:jc w:val="center"/>
        </w:trPr>
        <w:tc>
          <w:tcPr>
            <w:tcW w:w="630" w:type="dxa"/>
            <w:vAlign w:val="center"/>
          </w:tcPr>
          <w:p w14:paraId="393A4E57" w14:textId="77777777" w:rsidR="00826B4D" w:rsidRPr="00616A71" w:rsidRDefault="00826B4D" w:rsidP="00714981">
            <w:pPr>
              <w:jc w:val="center"/>
              <w:rPr>
                <w:rFonts w:ascii="GHEA Grapalat" w:hAnsi="GHEA Grapalat" w:cstheme="majorHAnsi"/>
              </w:rPr>
            </w:pPr>
            <w:r w:rsidRPr="00616A71">
              <w:rPr>
                <w:rFonts w:ascii="GHEA Grapalat" w:hAnsi="GHEA Grapalat" w:cstheme="majorHAnsi"/>
              </w:rPr>
              <w:t>1</w:t>
            </w:r>
          </w:p>
        </w:tc>
        <w:tc>
          <w:tcPr>
            <w:tcW w:w="2385" w:type="dxa"/>
            <w:vAlign w:val="center"/>
          </w:tcPr>
          <w:p w14:paraId="0CDC2553" w14:textId="77777777" w:rsidR="00826B4D" w:rsidRPr="00616A71" w:rsidRDefault="00826B4D" w:rsidP="00714981">
            <w:pPr>
              <w:jc w:val="center"/>
              <w:rPr>
                <w:rFonts w:ascii="GHEA Grapalat" w:hAnsi="GHEA Grapalat" w:cstheme="majorHAnsi"/>
              </w:rPr>
            </w:pPr>
            <w:r w:rsidRPr="00616A71">
              <w:rPr>
                <w:rFonts w:ascii="GHEA Grapalat" w:hAnsi="GHEA Grapalat" w:cstheme="majorHAnsi"/>
              </w:rPr>
              <w:t>71311180/501</w:t>
            </w:r>
          </w:p>
        </w:tc>
        <w:tc>
          <w:tcPr>
            <w:tcW w:w="5890" w:type="dxa"/>
            <w:vAlign w:val="center"/>
          </w:tcPr>
          <w:p w14:paraId="7490A0D7" w14:textId="77777777" w:rsidR="00826B4D" w:rsidRPr="00616A71" w:rsidRDefault="00826B4D" w:rsidP="00826B4D">
            <w:pPr>
              <w:numPr>
                <w:ilvl w:val="0"/>
                <w:numId w:val="77"/>
              </w:numPr>
              <w:pBdr>
                <w:top w:val="nil"/>
                <w:left w:val="nil"/>
                <w:bottom w:val="nil"/>
                <w:right w:val="nil"/>
                <w:between w:val="nil"/>
              </w:pBdr>
              <w:spacing w:before="120" w:after="120"/>
              <w:ind w:left="283" w:hanging="285"/>
              <w:rPr>
                <w:rFonts w:ascii="GHEA Grapalat" w:hAnsi="GHEA Grapalat" w:cstheme="majorHAnsi"/>
                <w:b/>
                <w:bCs/>
              </w:rPr>
            </w:pPr>
            <w:r w:rsidRPr="00616A71">
              <w:rPr>
                <w:rFonts w:ascii="GHEA Grapalat" w:eastAsia="Tahoma" w:hAnsi="GHEA Grapalat" w:cstheme="majorHAnsi"/>
                <w:b/>
                <w:bCs/>
              </w:rPr>
              <w:t xml:space="preserve">Общее описание </w:t>
            </w:r>
          </w:p>
          <w:p w14:paraId="6B774114" w14:textId="77777777" w:rsidR="00826B4D" w:rsidRPr="00616A71" w:rsidRDefault="00826B4D" w:rsidP="00714981">
            <w:pPr>
              <w:jc w:val="both"/>
              <w:rPr>
                <w:rFonts w:ascii="GHEA Grapalat" w:hAnsi="GHEA Grapalat" w:cstheme="majorHAnsi"/>
              </w:rPr>
            </w:pPr>
            <w:r w:rsidRPr="00616A71">
              <w:rPr>
                <w:rFonts w:ascii="GHEA Grapalat" w:hAnsi="GHEA Grapalat" w:cstheme="majorHAnsi"/>
              </w:rPr>
              <w:t xml:space="preserve">В рамках пятилетней программы развития города Еревана муниципалитет отдает приоритет развитию современной спортивной инфраструктуры, популяризации спорта и здорового образа жизни, расширению возможностей для занятий любительским и профессиональным спортом для молодежи и детей, а также вопросу наиболее </w:t>
            </w:r>
            <w:r w:rsidRPr="00616A71">
              <w:rPr>
                <w:rFonts w:ascii="GHEA Grapalat" w:hAnsi="GHEA Grapalat" w:cstheme="majorHAnsi"/>
              </w:rPr>
              <w:lastRenderedPageBreak/>
              <w:t>благоприятного позиционирования Еревана на международной спортивной карте (арене).</w:t>
            </w:r>
          </w:p>
          <w:p w14:paraId="59088889" w14:textId="77777777" w:rsidR="00826B4D" w:rsidRPr="00616A71" w:rsidRDefault="00826B4D" w:rsidP="00714981">
            <w:pPr>
              <w:jc w:val="both"/>
              <w:rPr>
                <w:rFonts w:ascii="GHEA Grapalat" w:hAnsi="GHEA Grapalat" w:cstheme="majorHAnsi"/>
              </w:rPr>
            </w:pPr>
            <w:r w:rsidRPr="00616A71">
              <w:rPr>
                <w:rFonts w:ascii="GHEA Grapalat" w:eastAsia="Tahoma" w:hAnsi="GHEA Grapalat" w:cstheme="majorHAnsi"/>
              </w:rPr>
              <w:t>С этой целью мэрия Еревана планирует разработать и обеспечить реализацию инвестиционной программы по учреждению Международной академии тенниса в городе Ереване и управлению ею.</w:t>
            </w:r>
          </w:p>
          <w:p w14:paraId="376ADBBE" w14:textId="77777777" w:rsidR="00826B4D" w:rsidRPr="00616A71" w:rsidRDefault="00826B4D" w:rsidP="00714981">
            <w:pPr>
              <w:jc w:val="both"/>
              <w:rPr>
                <w:rFonts w:ascii="GHEA Grapalat" w:hAnsi="GHEA Grapalat" w:cstheme="majorHAnsi"/>
              </w:rPr>
            </w:pPr>
            <w:r w:rsidRPr="00616A71">
              <w:rPr>
                <w:rFonts w:ascii="GHEA Grapalat" w:eastAsia="Tahoma" w:hAnsi="GHEA Grapalat" w:cstheme="majorHAnsi"/>
              </w:rPr>
              <w:t xml:space="preserve">Мэрия города Еревана планирует реализацию Инвестиционной программы по модели привлечения частных партнеров — в рамках государственно-частного взаимодействия </w:t>
            </w:r>
            <w:r w:rsidRPr="00616A71">
              <w:rPr>
                <w:rFonts w:ascii="GHEA Grapalat" w:eastAsia="Tahoma" w:hAnsi="GHEA Grapalat" w:cstheme="majorHAnsi"/>
                <w:color w:val="8496B0" w:themeColor="text2" w:themeTint="99"/>
              </w:rPr>
              <w:t>(Public-Private Partnership)</w:t>
            </w:r>
            <w:r w:rsidRPr="00616A71">
              <w:rPr>
                <w:rFonts w:ascii="GHEA Grapalat" w:eastAsia="Tahoma" w:hAnsi="GHEA Grapalat" w:cstheme="majorHAnsi"/>
              </w:rPr>
              <w:t>.</w:t>
            </w:r>
          </w:p>
          <w:p w14:paraId="197CD80D" w14:textId="77777777" w:rsidR="00826B4D" w:rsidRPr="00616A71" w:rsidRDefault="00826B4D" w:rsidP="00714981">
            <w:pPr>
              <w:pBdr>
                <w:top w:val="nil"/>
                <w:left w:val="nil"/>
                <w:bottom w:val="nil"/>
                <w:right w:val="nil"/>
                <w:between w:val="nil"/>
              </w:pBdr>
              <w:jc w:val="both"/>
              <w:rPr>
                <w:rFonts w:ascii="GHEA Grapalat" w:eastAsia="Tahoma" w:hAnsi="GHEA Grapalat" w:cstheme="majorHAnsi"/>
              </w:rPr>
            </w:pPr>
            <w:r w:rsidRPr="00616A71">
              <w:rPr>
                <w:rFonts w:ascii="GHEA Grapalat" w:hAnsi="GHEA Grapalat" w:cstheme="majorHAnsi"/>
              </w:rPr>
              <w:t xml:space="preserve">В указанном контексте, мэрия Еревана планирует привлечь в рамках настоящей тендерной процедуры   квалифицированную консультативную компанию - с целью разработки концепции и тендерного пакета Инвестиционной программы по учреждению </w:t>
            </w:r>
          </w:p>
          <w:p w14:paraId="65791DE6" w14:textId="77777777" w:rsidR="00826B4D" w:rsidRPr="00616A71" w:rsidRDefault="00826B4D" w:rsidP="00714981">
            <w:pPr>
              <w:pBdr>
                <w:top w:val="nil"/>
                <w:left w:val="nil"/>
                <w:bottom w:val="nil"/>
                <w:right w:val="nil"/>
                <w:between w:val="nil"/>
              </w:pBdr>
              <w:jc w:val="both"/>
              <w:rPr>
                <w:rFonts w:ascii="GHEA Grapalat" w:hAnsi="GHEA Grapalat" w:cstheme="majorHAnsi"/>
              </w:rPr>
            </w:pPr>
            <w:r w:rsidRPr="00616A71">
              <w:rPr>
                <w:rFonts w:ascii="GHEA Grapalat" w:hAnsi="GHEA Grapalat" w:cstheme="majorHAnsi"/>
              </w:rPr>
              <w:t xml:space="preserve">Для организации конкурсного процесса с целью реализации Инвестиционной программы необходимо, руководствуясь передовыми международными стандартами и критериями, применимыми к Международной академии тенниса, четко определить концепцию Инвестиционной программы, проанализировать степень заинтересованности рынка, оценить и предложить лучшую модель учреждения и управления академией, в том числе — объемы и условия </w:t>
            </w:r>
            <w:r w:rsidRPr="00616A71">
              <w:rPr>
                <w:rFonts w:ascii="GHEA Grapalat" w:hAnsi="GHEA Grapalat" w:cstheme="majorHAnsi"/>
              </w:rPr>
              <w:lastRenderedPageBreak/>
              <w:t>преимуществ и услуг, предоставляемых муниципалитету частным партнером.</w:t>
            </w:r>
          </w:p>
          <w:p w14:paraId="727CDCB7" w14:textId="77777777" w:rsidR="00826B4D" w:rsidRPr="00616A71" w:rsidRDefault="00826B4D" w:rsidP="00714981">
            <w:pPr>
              <w:pBdr>
                <w:top w:val="nil"/>
                <w:left w:val="nil"/>
                <w:bottom w:val="nil"/>
                <w:right w:val="nil"/>
                <w:between w:val="nil"/>
              </w:pBdr>
              <w:jc w:val="both"/>
              <w:rPr>
                <w:rFonts w:ascii="GHEA Grapalat" w:hAnsi="GHEA Grapalat" w:cstheme="majorHAnsi"/>
              </w:rPr>
            </w:pPr>
            <w:r w:rsidRPr="00616A71">
              <w:rPr>
                <w:rFonts w:ascii="GHEA Grapalat" w:hAnsi="GHEA Grapalat" w:cstheme="majorHAnsi"/>
              </w:rPr>
              <w:t>В результате реализации указанной Инвестиционной программы мэрия предполагает обеспечить также максимально возможную общественную ценность. Последняя может включать бесплатное или субсидируемое обучение определенного количества воспитанников в год, гарантированную возможность доступа для муниципальных школ, пакеты для мэрии (на определенных условиях), программы развития для национальных сборных, доступность инфраструктуры для городских или общенациональных мероприятий.</w:t>
            </w:r>
          </w:p>
          <w:p w14:paraId="3B2C425B" w14:textId="77777777" w:rsidR="00826B4D" w:rsidRPr="00616A71" w:rsidRDefault="00826B4D" w:rsidP="00714981">
            <w:pPr>
              <w:pBdr>
                <w:top w:val="nil"/>
                <w:left w:val="nil"/>
                <w:bottom w:val="nil"/>
                <w:right w:val="nil"/>
                <w:between w:val="nil"/>
              </w:pBdr>
              <w:jc w:val="both"/>
              <w:rPr>
                <w:rFonts w:ascii="GHEA Grapalat" w:hAnsi="GHEA Grapalat" w:cstheme="majorHAnsi"/>
              </w:rPr>
            </w:pPr>
            <w:r w:rsidRPr="00616A71">
              <w:rPr>
                <w:rFonts w:ascii="GHEA Grapalat" w:hAnsi="GHEA Grapalat" w:cstheme="majorHAnsi"/>
              </w:rPr>
              <w:t xml:space="preserve">Предполагается, что в рамках Инвестиционной программы ключевым компонентом партнерства станет совместная организация периодически проводимого в Ереване Международного теннисного турнира, обеспечение сотрудничества с авторитетными и известными спортсменами и тренерами и прочее. </w:t>
            </w:r>
          </w:p>
          <w:p w14:paraId="2BFA69DD" w14:textId="77777777" w:rsidR="00826B4D" w:rsidRPr="00616A71" w:rsidRDefault="00826B4D" w:rsidP="00714981">
            <w:pPr>
              <w:pBdr>
                <w:top w:val="nil"/>
                <w:left w:val="nil"/>
                <w:bottom w:val="nil"/>
                <w:right w:val="nil"/>
                <w:between w:val="nil"/>
              </w:pBdr>
              <w:jc w:val="both"/>
              <w:rPr>
                <w:rFonts w:ascii="GHEA Grapalat" w:hAnsi="GHEA Grapalat" w:cstheme="majorHAnsi"/>
              </w:rPr>
            </w:pPr>
            <w:r w:rsidRPr="00616A71">
              <w:rPr>
                <w:rFonts w:ascii="GHEA Grapalat" w:hAnsi="GHEA Grapalat" w:cstheme="majorHAnsi"/>
              </w:rPr>
              <w:t>Помимо указанного, предполагается разработка полного тендерного пакета для реализации Инвестиционной программы - включая описание предмета закупки на основе концепции программы, требования к Участникам, критерии оценки, типовую форму договора и пр.</w:t>
            </w:r>
          </w:p>
          <w:p w14:paraId="40BBFDBB" w14:textId="77777777" w:rsidR="00826B4D" w:rsidRPr="00616A71" w:rsidRDefault="00826B4D" w:rsidP="00826B4D">
            <w:pPr>
              <w:numPr>
                <w:ilvl w:val="0"/>
                <w:numId w:val="77"/>
              </w:numPr>
              <w:pBdr>
                <w:top w:val="nil"/>
                <w:left w:val="nil"/>
                <w:bottom w:val="nil"/>
                <w:right w:val="nil"/>
                <w:between w:val="nil"/>
              </w:pBdr>
              <w:spacing w:before="120" w:after="120"/>
              <w:ind w:left="347" w:hanging="347"/>
              <w:rPr>
                <w:rFonts w:ascii="GHEA Grapalat" w:hAnsi="GHEA Grapalat" w:cstheme="majorHAnsi"/>
                <w:b/>
                <w:bCs/>
              </w:rPr>
            </w:pPr>
            <w:r w:rsidRPr="00616A71">
              <w:rPr>
                <w:rFonts w:ascii="GHEA Grapalat" w:eastAsia="Tahoma" w:hAnsi="GHEA Grapalat" w:cstheme="majorHAnsi"/>
                <w:b/>
                <w:bCs/>
              </w:rPr>
              <w:lastRenderedPageBreak/>
              <w:t>Ориентирующие и направляющие условия</w:t>
            </w:r>
          </w:p>
          <w:p w14:paraId="0701BC7D" w14:textId="77777777" w:rsidR="00826B4D" w:rsidRPr="00616A71" w:rsidRDefault="00826B4D" w:rsidP="00714981">
            <w:pPr>
              <w:pBdr>
                <w:top w:val="nil"/>
                <w:left w:val="nil"/>
                <w:bottom w:val="nil"/>
                <w:right w:val="nil"/>
                <w:between w:val="nil"/>
              </w:pBdr>
              <w:jc w:val="both"/>
              <w:rPr>
                <w:rFonts w:ascii="GHEA Grapalat" w:hAnsi="GHEA Grapalat" w:cstheme="majorHAnsi"/>
              </w:rPr>
            </w:pPr>
            <w:r w:rsidRPr="00616A71">
              <w:rPr>
                <w:rFonts w:ascii="GHEA Grapalat" w:hAnsi="GHEA Grapalat" w:cstheme="majorHAnsi"/>
              </w:rPr>
              <w:t>Международную академию тенниса в Ереване планируется учредить в административном районе Канакер-Зейтун, на прилегающей к парку «Ахтанак» (Победа) территории площадью около 8000 – 10000 кв. м. Предусматривается, что право собственности на земельный участок сохранит за собой муниципалитет Еревана. Обязательным предусловием для Инвестиционной программы является обеспечение доступности и досягаемости.</w:t>
            </w:r>
          </w:p>
          <w:p w14:paraId="68A8BACF" w14:textId="77777777" w:rsidR="00826B4D" w:rsidRPr="00616A71" w:rsidRDefault="00826B4D" w:rsidP="00826B4D">
            <w:pPr>
              <w:numPr>
                <w:ilvl w:val="0"/>
                <w:numId w:val="77"/>
              </w:numPr>
              <w:pBdr>
                <w:top w:val="nil"/>
                <w:left w:val="nil"/>
                <w:bottom w:val="nil"/>
                <w:right w:val="nil"/>
                <w:between w:val="nil"/>
              </w:pBdr>
              <w:spacing w:before="120" w:after="120"/>
              <w:ind w:left="283" w:hanging="285"/>
              <w:rPr>
                <w:rFonts w:ascii="GHEA Grapalat" w:hAnsi="GHEA Grapalat" w:cstheme="majorHAnsi"/>
                <w:b/>
                <w:bCs/>
              </w:rPr>
            </w:pPr>
            <w:r w:rsidRPr="00616A71">
              <w:rPr>
                <w:rFonts w:ascii="GHEA Grapalat" w:eastAsia="Tahoma" w:hAnsi="GHEA Grapalat" w:cstheme="majorHAnsi"/>
                <w:b/>
                <w:bCs/>
              </w:rPr>
              <w:t xml:space="preserve">Цель технического задания </w:t>
            </w:r>
          </w:p>
          <w:p w14:paraId="2C138844" w14:textId="77777777" w:rsidR="00826B4D" w:rsidRPr="00616A71" w:rsidRDefault="00826B4D" w:rsidP="00714981">
            <w:pPr>
              <w:pBdr>
                <w:top w:val="nil"/>
                <w:left w:val="nil"/>
                <w:bottom w:val="nil"/>
                <w:right w:val="nil"/>
                <w:between w:val="nil"/>
              </w:pBdr>
              <w:rPr>
                <w:rFonts w:ascii="GHEA Grapalat" w:hAnsi="GHEA Grapalat" w:cstheme="majorHAnsi"/>
              </w:rPr>
            </w:pPr>
            <w:r w:rsidRPr="00616A71">
              <w:rPr>
                <w:rFonts w:ascii="GHEA Grapalat" w:hAnsi="GHEA Grapalat" w:cstheme="majorHAnsi"/>
              </w:rPr>
              <w:t>Целью настоящего задания является разработка концепции Инвестиционной программы и тендерного пакета для учреждения Международной академии тенниса в Ереване, в частности:</w:t>
            </w:r>
          </w:p>
          <w:p w14:paraId="045F7638"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eastAsia="Tahoma" w:hAnsi="GHEA Grapalat" w:cstheme="majorHAnsi"/>
              </w:rPr>
              <w:t>- разработка инвестиционно привлекательного бизнес-проекта (business case) Международной академии тенниса в Ереване,</w:t>
            </w:r>
            <w:r w:rsidRPr="00616A71">
              <w:rPr>
                <w:rFonts w:ascii="GHEA Grapalat" w:hAnsi="GHEA Grapalat" w:cstheme="majorHAnsi"/>
              </w:rPr>
              <w:t xml:space="preserve"> </w:t>
            </w:r>
          </w:p>
          <w:p w14:paraId="5D46E9D4"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xml:space="preserve">- разработка модели государственно-частного партнерства и/или концессионной модели, </w:t>
            </w:r>
          </w:p>
          <w:p w14:paraId="04855FA8"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разработка для частного партнера измеримых обязательств по услугам в части общинных выгод,</w:t>
            </w:r>
          </w:p>
          <w:p w14:paraId="0BB36A41" w14:textId="77777777" w:rsidR="00826B4D" w:rsidRPr="00616A71" w:rsidRDefault="00826B4D" w:rsidP="00714981">
            <w:pPr>
              <w:pBdr>
                <w:top w:val="nil"/>
                <w:left w:val="nil"/>
                <w:bottom w:val="nil"/>
                <w:right w:val="nil"/>
                <w:between w:val="nil"/>
              </w:pBdr>
              <w:spacing w:before="120" w:after="120"/>
              <w:jc w:val="both"/>
              <w:rPr>
                <w:rFonts w:ascii="GHEA Grapalat" w:eastAsia="Tahoma" w:hAnsi="GHEA Grapalat" w:cstheme="majorHAnsi"/>
              </w:rPr>
            </w:pPr>
            <w:r w:rsidRPr="00616A71">
              <w:rPr>
                <w:rFonts w:ascii="GHEA Grapalat" w:eastAsia="Tahoma" w:hAnsi="GHEA Grapalat" w:cstheme="majorHAnsi"/>
              </w:rPr>
              <w:t>- разработка конкурентоспособной и прозрачной тендерной процедуры Инвестиционной программы,</w:t>
            </w:r>
          </w:p>
          <w:p w14:paraId="7CFFF841" w14:textId="77777777" w:rsidR="00826B4D" w:rsidRPr="00616A71" w:rsidRDefault="00826B4D" w:rsidP="00714981">
            <w:pPr>
              <w:pBdr>
                <w:top w:val="nil"/>
                <w:left w:val="nil"/>
                <w:bottom w:val="nil"/>
                <w:right w:val="nil"/>
                <w:between w:val="nil"/>
              </w:pBdr>
              <w:spacing w:before="120" w:after="120"/>
              <w:jc w:val="both"/>
              <w:rPr>
                <w:rFonts w:ascii="GHEA Grapalat" w:eastAsia="Tahoma" w:hAnsi="GHEA Grapalat" w:cstheme="majorHAnsi"/>
              </w:rPr>
            </w:pPr>
            <w:r w:rsidRPr="00616A71">
              <w:rPr>
                <w:rFonts w:ascii="GHEA Grapalat" w:eastAsia="Tahoma" w:hAnsi="GHEA Grapalat" w:cstheme="majorHAnsi"/>
              </w:rPr>
              <w:lastRenderedPageBreak/>
              <w:t xml:space="preserve"> - разработка полного тендерного пакета для привлечения и выбора частного инвестора,</w:t>
            </w:r>
          </w:p>
          <w:p w14:paraId="02E3E21C" w14:textId="77777777" w:rsidR="00826B4D" w:rsidRPr="00616A71" w:rsidRDefault="00826B4D" w:rsidP="00714981">
            <w:pPr>
              <w:pBdr>
                <w:top w:val="nil"/>
                <w:left w:val="nil"/>
                <w:bottom w:val="nil"/>
                <w:right w:val="nil"/>
                <w:between w:val="nil"/>
              </w:pBdr>
              <w:spacing w:before="120" w:after="120"/>
              <w:jc w:val="both"/>
              <w:rPr>
                <w:rFonts w:ascii="GHEA Grapalat" w:eastAsia="Tahoma" w:hAnsi="GHEA Grapalat" w:cstheme="majorHAnsi"/>
              </w:rPr>
            </w:pPr>
            <w:r w:rsidRPr="00616A71">
              <w:rPr>
                <w:rFonts w:ascii="GHEA Grapalat" w:eastAsia="Tahoma" w:hAnsi="GHEA Grapalat" w:cstheme="majorHAnsi"/>
              </w:rPr>
              <w:t>- разработка презентации концепции инвестиционной программы, материалов для инвестиционного питчинга (pitching) и информационных меморандумов для проактивных консультаций с рынком.</w:t>
            </w:r>
          </w:p>
          <w:p w14:paraId="7B65EF76" w14:textId="77777777" w:rsidR="00826B4D" w:rsidRPr="00616A71" w:rsidRDefault="00826B4D" w:rsidP="00714981">
            <w:pPr>
              <w:pBdr>
                <w:top w:val="nil"/>
                <w:left w:val="nil"/>
                <w:bottom w:val="nil"/>
                <w:right w:val="nil"/>
                <w:between w:val="nil"/>
              </w:pBdr>
              <w:spacing w:before="120" w:after="120"/>
              <w:jc w:val="both"/>
              <w:rPr>
                <w:rFonts w:ascii="GHEA Grapalat" w:eastAsia="Tahoma" w:hAnsi="GHEA Grapalat" w:cstheme="majorHAnsi"/>
              </w:rPr>
            </w:pPr>
          </w:p>
          <w:p w14:paraId="10A070EB" w14:textId="77777777" w:rsidR="00826B4D" w:rsidRPr="00616A71" w:rsidRDefault="00826B4D" w:rsidP="00826B4D">
            <w:pPr>
              <w:numPr>
                <w:ilvl w:val="0"/>
                <w:numId w:val="77"/>
              </w:numPr>
              <w:pBdr>
                <w:top w:val="nil"/>
                <w:left w:val="nil"/>
                <w:bottom w:val="nil"/>
                <w:right w:val="nil"/>
                <w:between w:val="nil"/>
              </w:pBdr>
              <w:spacing w:before="120" w:after="120"/>
              <w:ind w:left="283" w:hanging="285"/>
              <w:rPr>
                <w:rFonts w:ascii="GHEA Grapalat" w:hAnsi="GHEA Grapalat" w:cstheme="majorHAnsi"/>
                <w:b/>
                <w:bCs/>
              </w:rPr>
            </w:pPr>
            <w:r w:rsidRPr="00616A71">
              <w:rPr>
                <w:rFonts w:ascii="GHEA Grapalat" w:eastAsia="Tahoma" w:hAnsi="GHEA Grapalat" w:cstheme="majorHAnsi"/>
                <w:b/>
                <w:bCs/>
              </w:rPr>
              <w:t xml:space="preserve">Объем работ </w:t>
            </w:r>
          </w:p>
          <w:p w14:paraId="761892E7"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eastAsia="Tahoma" w:hAnsi="GHEA Grapalat" w:cstheme="majorHAnsi"/>
              </w:rPr>
              <w:t>Консультант должен осуществить следующие работы:</w:t>
            </w:r>
          </w:p>
          <w:p w14:paraId="27C89637"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eastAsia="Tahoma" w:hAnsi="GHEA Grapalat" w:cstheme="majorHAnsi"/>
              </w:rPr>
              <w:t>2.1. Концептуальное описание Программы и сводный анализ международной практики, в том числе:</w:t>
            </w:r>
          </w:p>
          <w:p w14:paraId="55377DD7"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контекст программы, характеристики земельного участка, критерии пространственного планирования, цели и ожидания муниципалитета;</w:t>
            </w:r>
          </w:p>
          <w:p w14:paraId="4CE39458"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-описание функциональной операционной программы академии - включая корты, открытые/закрытые секции, зоны для тренировок, зрительские зоны, трибуны, вспомогательные зоны (например, кафе, магазин, зал для брифингов и конференций) и т. д.;</w:t>
            </w:r>
          </w:p>
          <w:p w14:paraId="51BEDBBE"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lastRenderedPageBreak/>
              <w:t>- идентификацию   и предоставление сжатого описания международных стандартов и передовой практики академий тенниса;</w:t>
            </w:r>
          </w:p>
          <w:p w14:paraId="2200F7D2"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-построение примерной инфраструктурной, операционной и инвестиционной модели академии.</w:t>
            </w:r>
          </w:p>
          <w:p w14:paraId="1A2FE711"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2</w:t>
            </w:r>
            <w:r w:rsidRPr="00616A71">
              <w:rPr>
                <w:rFonts w:ascii="GHEA Grapalat" w:eastAsia="Tahoma" w:hAnsi="GHEA Grapalat" w:cstheme="majorHAnsi"/>
              </w:rPr>
              <w:t>.2</w:t>
            </w:r>
            <w:r w:rsidRPr="00616A71">
              <w:rPr>
                <w:rFonts w:ascii="Cambria Math" w:eastAsia="Tahoma" w:hAnsi="Cambria Math" w:cs="Cambria Math"/>
              </w:rPr>
              <w:t>․</w:t>
            </w:r>
            <w:r w:rsidRPr="00616A71">
              <w:rPr>
                <w:rFonts w:ascii="GHEA Grapalat" w:eastAsia="Tahoma" w:hAnsi="GHEA Grapalat" w:cstheme="majorHAnsi"/>
              </w:rPr>
              <w:t xml:space="preserve"> Инвестиционная программа и анализ осуществимости </w:t>
            </w:r>
            <w:r w:rsidRPr="00616A71">
              <w:rPr>
                <w:rFonts w:ascii="GHEA Grapalat" w:eastAsia="Tahoma" w:hAnsi="GHEA Grapalat" w:cstheme="majorHAnsi"/>
                <w:color w:val="8496B0" w:themeColor="text2" w:themeTint="99"/>
              </w:rPr>
              <w:t xml:space="preserve">(Feasibility Study) </w:t>
            </w:r>
            <w:r w:rsidRPr="00616A71">
              <w:rPr>
                <w:rFonts w:ascii="GHEA Grapalat" w:eastAsia="Tahoma" w:hAnsi="GHEA Grapalat" w:cstheme="majorHAnsi"/>
              </w:rPr>
              <w:t>, включающая:</w:t>
            </w:r>
          </w:p>
          <w:p w14:paraId="3AC03E5C"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xml:space="preserve">-разработку альтернативных моделей инвестирования и реализации Программы (например: проектирование-строительство-управление или иные); </w:t>
            </w:r>
          </w:p>
          <w:p w14:paraId="7C251853"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xml:space="preserve">- оценку общих капиталовложений (CAPEX) и текущих расходов и затрат (OPEX); </w:t>
            </w:r>
          </w:p>
          <w:p w14:paraId="36231E3E"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оценку потенциальных потоков доходов (обучение, членство, турниры, спонсорство, мероприятия, вспомогательные услуги и т. д.);</w:t>
            </w:r>
          </w:p>
          <w:p w14:paraId="7C4BEE30"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xml:space="preserve">- разработку предварительной (начальной) финансовой модели и оценку коммерческой/бизнес-жизнеспособности; </w:t>
            </w:r>
          </w:p>
          <w:p w14:paraId="07FD9416"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осуществление анализа чувствительности по основным предположениям (спрос, ценообразование, расходы, условия управления);</w:t>
            </w:r>
          </w:p>
          <w:p w14:paraId="2626D228"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lastRenderedPageBreak/>
              <w:t>- оценку потенциала инвестиционной/коммерческой привлекательности с точки зрения частного инвестора.</w:t>
            </w:r>
          </w:p>
          <w:p w14:paraId="3A590AEB" w14:textId="77777777" w:rsidR="00826B4D" w:rsidRPr="00616A71" w:rsidRDefault="00826B4D" w:rsidP="00714981">
            <w:pPr>
              <w:pBdr>
                <w:top w:val="nil"/>
                <w:left w:val="nil"/>
                <w:bottom w:val="nil"/>
                <w:right w:val="nil"/>
                <w:between w:val="nil"/>
              </w:pBdr>
              <w:spacing w:before="280" w:after="80"/>
              <w:rPr>
                <w:rFonts w:ascii="GHEA Grapalat" w:hAnsi="GHEA Grapalat" w:cstheme="majorHAnsi"/>
              </w:rPr>
            </w:pPr>
            <w:r w:rsidRPr="00616A71">
              <w:rPr>
                <w:rFonts w:ascii="GHEA Grapalat" w:hAnsi="GHEA Grapalat" w:cstheme="majorHAnsi"/>
              </w:rPr>
              <w:t>2.3.</w:t>
            </w:r>
            <w:r w:rsidRPr="00616A71">
              <w:rPr>
                <w:rFonts w:ascii="GHEA Grapalat" w:eastAsia="Tahoma" w:hAnsi="GHEA Grapalat" w:cstheme="majorHAnsi"/>
              </w:rPr>
              <w:t xml:space="preserve"> Описание выгод муниципалитета и рамочных условий услуг, в том числе:</w:t>
            </w:r>
          </w:p>
          <w:p w14:paraId="0504B0AB"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разработка перечня возможных преимуществ и услуг для муниципалитета с соответствующими условиями;</w:t>
            </w:r>
          </w:p>
          <w:p w14:paraId="1FFA34B0"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определение в числе преимуществ, предлагаемых муниципалитету, наличия предлагаемых бесплатных учебных часов для детей школьного возраста;</w:t>
            </w:r>
          </w:p>
          <w:p w14:paraId="5CC40FFD" w14:textId="77777777" w:rsidR="00826B4D" w:rsidRPr="00616A71" w:rsidRDefault="00826B4D" w:rsidP="00714981">
            <w:pPr>
              <w:pBdr>
                <w:top w:val="nil"/>
                <w:left w:val="nil"/>
                <w:bottom w:val="nil"/>
                <w:right w:val="nil"/>
                <w:between w:val="nil"/>
              </w:pBdr>
              <w:spacing w:before="120" w:after="120"/>
              <w:ind w:left="14"/>
              <w:jc w:val="both"/>
              <w:rPr>
                <w:rFonts w:ascii="GHEA Grapalat" w:hAnsi="GHEA Grapalat" w:cstheme="majorHAnsi"/>
              </w:rPr>
            </w:pPr>
            <w:r w:rsidRPr="00616A71">
              <w:rPr>
                <w:rFonts w:ascii="GHEA Grapalat" w:hAnsi="GHEA Grapalat" w:cstheme="majorHAnsi"/>
              </w:rPr>
              <w:t>- разработка рамок четкого измеримого мониторингового контроля исполнения договорных обязательств, отчетности и управления договором в рамках   контракта на предоставление услуг или иного институционального договорного инструмента, заключаемого с частным инвестором.</w:t>
            </w:r>
          </w:p>
          <w:p w14:paraId="68A644C2" w14:textId="77777777" w:rsidR="00826B4D" w:rsidRPr="00616A71" w:rsidRDefault="00826B4D" w:rsidP="00714981">
            <w:pPr>
              <w:pBdr>
                <w:top w:val="nil"/>
                <w:left w:val="nil"/>
                <w:bottom w:val="nil"/>
                <w:right w:val="nil"/>
                <w:between w:val="nil"/>
              </w:pBdr>
              <w:spacing w:before="120" w:after="120"/>
              <w:rPr>
                <w:rFonts w:ascii="GHEA Grapalat" w:hAnsi="GHEA Grapalat" w:cstheme="majorHAnsi"/>
              </w:rPr>
            </w:pPr>
            <w:r w:rsidRPr="00616A71">
              <w:rPr>
                <w:rFonts w:ascii="GHEA Grapalat" w:eastAsia="Tahoma" w:hAnsi="GHEA Grapalat" w:cstheme="majorHAnsi"/>
              </w:rPr>
              <w:t xml:space="preserve">2.4. Пакет тендерной документации, в том числе: </w:t>
            </w:r>
          </w:p>
          <w:p w14:paraId="4DA8BD3D" w14:textId="77777777" w:rsidR="00826B4D" w:rsidRPr="00616A71" w:rsidRDefault="00826B4D" w:rsidP="00826B4D">
            <w:pPr>
              <w:numPr>
                <w:ilvl w:val="0"/>
                <w:numId w:val="76"/>
              </w:numPr>
              <w:pBdr>
                <w:top w:val="nil"/>
                <w:left w:val="nil"/>
                <w:bottom w:val="nil"/>
                <w:right w:val="nil"/>
                <w:between w:val="nil"/>
              </w:pBdr>
              <w:spacing w:before="120" w:after="120"/>
              <w:ind w:left="201" w:hanging="187"/>
              <w:rPr>
                <w:rFonts w:ascii="GHEA Grapalat" w:hAnsi="GHEA Grapalat" w:cstheme="majorHAnsi"/>
              </w:rPr>
            </w:pPr>
            <w:r w:rsidRPr="00616A71">
              <w:rPr>
                <w:rFonts w:ascii="GHEA Grapalat" w:eastAsia="Tahoma" w:hAnsi="GHEA Grapalat" w:cstheme="majorHAnsi"/>
              </w:rPr>
              <w:t xml:space="preserve">двухэтапная тендерная процедура; </w:t>
            </w:r>
          </w:p>
          <w:p w14:paraId="5D70A32D" w14:textId="77777777" w:rsidR="00826B4D" w:rsidRPr="00616A71" w:rsidRDefault="00826B4D" w:rsidP="00826B4D">
            <w:pPr>
              <w:numPr>
                <w:ilvl w:val="0"/>
                <w:numId w:val="76"/>
              </w:numPr>
              <w:pBdr>
                <w:top w:val="nil"/>
                <w:left w:val="nil"/>
                <w:bottom w:val="nil"/>
                <w:right w:val="nil"/>
                <w:between w:val="nil"/>
              </w:pBdr>
              <w:spacing w:before="120" w:after="120"/>
              <w:ind w:left="201" w:hanging="187"/>
              <w:rPr>
                <w:rFonts w:ascii="GHEA Grapalat" w:hAnsi="GHEA Grapalat" w:cstheme="majorHAnsi"/>
              </w:rPr>
            </w:pPr>
            <w:r w:rsidRPr="00616A71">
              <w:rPr>
                <w:rFonts w:ascii="GHEA Grapalat" w:eastAsia="Tahoma" w:hAnsi="GHEA Grapalat" w:cstheme="majorHAnsi"/>
              </w:rPr>
              <w:t xml:space="preserve">требования к квалификации и правоспособности </w:t>
            </w:r>
            <w:r w:rsidRPr="00616A71">
              <w:rPr>
                <w:rFonts w:ascii="GHEA Grapalat" w:eastAsia="Tahoma" w:hAnsi="GHEA Grapalat" w:cstheme="majorHAnsi"/>
                <w:color w:val="8496B0" w:themeColor="text2" w:themeTint="99"/>
              </w:rPr>
              <w:t>(Eligibility)</w:t>
            </w:r>
          </w:p>
          <w:p w14:paraId="4530E344" w14:textId="77777777" w:rsidR="00826B4D" w:rsidRPr="00616A71" w:rsidRDefault="00826B4D" w:rsidP="00826B4D">
            <w:pPr>
              <w:numPr>
                <w:ilvl w:val="0"/>
                <w:numId w:val="76"/>
              </w:numPr>
              <w:pBdr>
                <w:top w:val="nil"/>
                <w:left w:val="nil"/>
                <w:bottom w:val="nil"/>
                <w:right w:val="nil"/>
                <w:between w:val="nil"/>
              </w:pBdr>
              <w:spacing w:before="120" w:after="120"/>
              <w:ind w:left="201" w:hanging="187"/>
              <w:rPr>
                <w:rFonts w:ascii="GHEA Grapalat" w:eastAsia="Tahoma" w:hAnsi="GHEA Grapalat" w:cstheme="majorHAnsi"/>
              </w:rPr>
            </w:pPr>
            <w:r w:rsidRPr="00616A71">
              <w:rPr>
                <w:rFonts w:ascii="GHEA Grapalat" w:eastAsia="Tahoma" w:hAnsi="GHEA Grapalat" w:cstheme="majorHAnsi"/>
              </w:rPr>
              <w:t>требования к структуре и содержанию инвестиционных предложений, включающие как минимум следующие элементы:</w:t>
            </w:r>
          </w:p>
          <w:p w14:paraId="7F8B9372"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lastRenderedPageBreak/>
              <w:t>техническую концепцию;</w:t>
            </w:r>
          </w:p>
          <w:p w14:paraId="28A48443"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операционную модель и модель управления;</w:t>
            </w:r>
          </w:p>
          <w:p w14:paraId="4A72BDF4"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финансовое предложение;</w:t>
            </w:r>
          </w:p>
          <w:p w14:paraId="2EEE1BA6"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предложение муниципальных и вспомогательных услуг.</w:t>
            </w:r>
          </w:p>
          <w:p w14:paraId="7FA77941" w14:textId="77777777" w:rsidR="00826B4D" w:rsidRPr="00616A71" w:rsidRDefault="00826B4D" w:rsidP="00826B4D">
            <w:pPr>
              <w:numPr>
                <w:ilvl w:val="0"/>
                <w:numId w:val="76"/>
              </w:numPr>
              <w:pBdr>
                <w:top w:val="nil"/>
                <w:left w:val="nil"/>
                <w:bottom w:val="nil"/>
                <w:right w:val="nil"/>
                <w:between w:val="nil"/>
              </w:pBdr>
              <w:spacing w:before="120" w:after="120"/>
              <w:ind w:left="201" w:hanging="187"/>
              <w:jc w:val="both"/>
              <w:rPr>
                <w:rFonts w:ascii="GHEA Grapalat" w:eastAsia="Tahoma" w:hAnsi="GHEA Grapalat" w:cstheme="majorHAnsi"/>
              </w:rPr>
            </w:pPr>
            <w:r w:rsidRPr="00616A71">
              <w:rPr>
                <w:rFonts w:ascii="GHEA Grapalat" w:eastAsia="Tahoma" w:hAnsi="GHEA Grapalat" w:cstheme="majorHAnsi"/>
              </w:rPr>
              <w:t>методику оценки тендера, включая критерии и порядок оценки и выбора.</w:t>
            </w:r>
          </w:p>
          <w:p w14:paraId="56E3BD87" w14:textId="77777777" w:rsidR="00826B4D" w:rsidRPr="00616A71" w:rsidRDefault="00826B4D" w:rsidP="00714981">
            <w:pPr>
              <w:spacing w:before="280" w:after="80"/>
              <w:jc w:val="both"/>
              <w:rPr>
                <w:rFonts w:ascii="GHEA Grapalat" w:hAnsi="GHEA Grapalat" w:cstheme="majorHAnsi"/>
              </w:rPr>
            </w:pPr>
            <w:r w:rsidRPr="00616A71">
              <w:rPr>
                <w:rFonts w:ascii="GHEA Grapalat" w:eastAsia="Tahoma" w:hAnsi="GHEA Grapalat" w:cstheme="majorHAnsi"/>
              </w:rPr>
              <w:t>2.5</w:t>
            </w:r>
            <w:r w:rsidRPr="00616A71">
              <w:rPr>
                <w:rFonts w:ascii="Cambria Math" w:eastAsia="Tahoma" w:hAnsi="Cambria Math" w:cs="Cambria Math"/>
              </w:rPr>
              <w:t>․</w:t>
            </w:r>
            <w:r w:rsidRPr="00616A71">
              <w:rPr>
                <w:rFonts w:ascii="GHEA Grapalat" w:eastAsia="Tahoma" w:hAnsi="GHEA Grapalat" w:cstheme="majorHAnsi"/>
              </w:rPr>
              <w:t xml:space="preserve"> Тендерная документация и объемы (рамки) договора</w:t>
            </w:r>
          </w:p>
          <w:p w14:paraId="79EADB40" w14:textId="77777777" w:rsidR="00826B4D" w:rsidRPr="00616A71" w:rsidRDefault="00826B4D" w:rsidP="00826B4D">
            <w:pPr>
              <w:numPr>
                <w:ilvl w:val="0"/>
                <w:numId w:val="76"/>
              </w:numPr>
              <w:pBdr>
                <w:top w:val="nil"/>
                <w:left w:val="nil"/>
                <w:bottom w:val="nil"/>
                <w:right w:val="nil"/>
                <w:between w:val="nil"/>
              </w:pBdr>
              <w:spacing w:before="120" w:after="120"/>
              <w:ind w:left="201" w:hanging="187"/>
              <w:rPr>
                <w:rFonts w:ascii="GHEA Grapalat" w:eastAsia="Tahoma" w:hAnsi="GHEA Grapalat" w:cstheme="majorHAnsi"/>
              </w:rPr>
            </w:pPr>
            <w:r w:rsidRPr="00616A71">
              <w:rPr>
                <w:rFonts w:ascii="GHEA Grapalat" w:eastAsia="Tahoma" w:hAnsi="GHEA Grapalat" w:cstheme="majorHAnsi"/>
              </w:rPr>
              <w:t>Полный тендерный пакет реализации Инвестиционной программы, включая:</w:t>
            </w:r>
          </w:p>
          <w:p w14:paraId="41EA2614"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техническое задание;</w:t>
            </w:r>
          </w:p>
          <w:p w14:paraId="4EC3A29C"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процедуру и график тендера;</w:t>
            </w:r>
          </w:p>
          <w:p w14:paraId="4242103D"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 xml:space="preserve">требования к подаче предложений; </w:t>
            </w:r>
          </w:p>
          <w:p w14:paraId="7B75DEA1"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 xml:space="preserve">критерии и методика оценки. </w:t>
            </w:r>
          </w:p>
          <w:p w14:paraId="73EACAF5" w14:textId="77777777" w:rsidR="00826B4D" w:rsidRPr="00616A71" w:rsidRDefault="00826B4D" w:rsidP="00826B4D">
            <w:pPr>
              <w:numPr>
                <w:ilvl w:val="0"/>
                <w:numId w:val="76"/>
              </w:numPr>
              <w:pBdr>
                <w:top w:val="nil"/>
                <w:left w:val="nil"/>
                <w:bottom w:val="nil"/>
                <w:right w:val="nil"/>
                <w:between w:val="nil"/>
              </w:pBdr>
              <w:spacing w:before="120" w:after="120"/>
              <w:ind w:left="201" w:hanging="187"/>
              <w:rPr>
                <w:rFonts w:ascii="GHEA Grapalat" w:hAnsi="GHEA Grapalat" w:cstheme="majorHAnsi"/>
              </w:rPr>
            </w:pPr>
            <w:r w:rsidRPr="00616A71">
              <w:rPr>
                <w:rFonts w:ascii="GHEA Grapalat" w:eastAsia="Tahoma" w:hAnsi="GHEA Grapalat" w:cstheme="majorHAnsi"/>
              </w:rPr>
              <w:t xml:space="preserve">основные принципы и условия Договора, включая: </w:t>
            </w:r>
          </w:p>
          <w:p w14:paraId="11791E9B"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распределение (аллокацию) рисков;</w:t>
            </w:r>
          </w:p>
          <w:p w14:paraId="6E97CEB0"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 xml:space="preserve">индикаторы эффективности исполнения; </w:t>
            </w:r>
          </w:p>
          <w:p w14:paraId="50E1207C"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t xml:space="preserve"> стимулы, пени и штрафы;</w:t>
            </w:r>
          </w:p>
          <w:p w14:paraId="67A81A46" w14:textId="77777777" w:rsidR="00826B4D" w:rsidRPr="00616A71" w:rsidRDefault="00826B4D" w:rsidP="00826B4D">
            <w:pPr>
              <w:numPr>
                <w:ilvl w:val="1"/>
                <w:numId w:val="76"/>
              </w:numPr>
              <w:pBdr>
                <w:top w:val="nil"/>
                <w:left w:val="nil"/>
                <w:bottom w:val="nil"/>
                <w:right w:val="nil"/>
                <w:between w:val="nil"/>
              </w:pBdr>
              <w:spacing w:before="120" w:after="120"/>
              <w:ind w:left="850" w:hanging="283"/>
              <w:rPr>
                <w:rFonts w:ascii="GHEA Grapalat" w:hAnsi="GHEA Grapalat" w:cstheme="majorHAnsi"/>
              </w:rPr>
            </w:pPr>
            <w:r w:rsidRPr="00616A71">
              <w:rPr>
                <w:rFonts w:ascii="GHEA Grapalat" w:eastAsia="Tahoma" w:hAnsi="GHEA Grapalat" w:cstheme="majorHAnsi"/>
              </w:rPr>
              <w:lastRenderedPageBreak/>
              <w:t>Сроки Договора и принципы его прекращения (расторжения)</w:t>
            </w:r>
          </w:p>
          <w:p w14:paraId="3704D87B" w14:textId="77777777" w:rsidR="00826B4D" w:rsidRPr="00616A71" w:rsidRDefault="00826B4D" w:rsidP="00826B4D">
            <w:pPr>
              <w:numPr>
                <w:ilvl w:val="0"/>
                <w:numId w:val="77"/>
              </w:numPr>
              <w:pBdr>
                <w:top w:val="nil"/>
                <w:left w:val="nil"/>
                <w:bottom w:val="nil"/>
                <w:right w:val="nil"/>
                <w:between w:val="nil"/>
              </w:pBdr>
              <w:spacing w:before="120" w:after="120"/>
              <w:ind w:left="283" w:hanging="285"/>
              <w:rPr>
                <w:rFonts w:ascii="GHEA Grapalat" w:hAnsi="GHEA Grapalat" w:cstheme="majorHAnsi"/>
                <w:b/>
                <w:bCs/>
              </w:rPr>
            </w:pPr>
            <w:r w:rsidRPr="00616A71">
              <w:rPr>
                <w:rFonts w:ascii="GHEA Grapalat" w:eastAsia="Tahoma" w:hAnsi="GHEA Grapalat" w:cstheme="majorHAnsi"/>
                <w:b/>
                <w:bCs/>
              </w:rPr>
              <w:t xml:space="preserve">  Ожидаемые результаты</w:t>
            </w:r>
          </w:p>
          <w:p w14:paraId="4FF1B37C" w14:textId="77777777" w:rsidR="00826B4D" w:rsidRPr="00616A71" w:rsidRDefault="00826B4D" w:rsidP="00826B4D">
            <w:pPr>
              <w:numPr>
                <w:ilvl w:val="1"/>
                <w:numId w:val="75"/>
              </w:numPr>
              <w:pBdr>
                <w:top w:val="nil"/>
                <w:left w:val="nil"/>
                <w:bottom w:val="nil"/>
                <w:right w:val="nil"/>
                <w:between w:val="nil"/>
              </w:pBdr>
              <w:spacing w:before="120" w:after="120"/>
              <w:ind w:left="792" w:hanging="432"/>
              <w:rPr>
                <w:rFonts w:ascii="GHEA Grapalat" w:hAnsi="GHEA Grapalat" w:cstheme="majorHAnsi"/>
                <w:i/>
                <w:iCs/>
                <w:color w:val="000000"/>
              </w:rPr>
            </w:pPr>
            <w:r w:rsidRPr="00616A71">
              <w:rPr>
                <w:rFonts w:ascii="GHEA Grapalat" w:eastAsia="Tahoma" w:hAnsi="GHEA Grapalat" w:cstheme="majorHAnsi"/>
                <w:i/>
                <w:iCs/>
              </w:rPr>
              <w:t xml:space="preserve">Отчет по исходному состоянию </w:t>
            </w:r>
            <w:r w:rsidRPr="00616A71">
              <w:rPr>
                <w:rFonts w:ascii="GHEA Grapalat" w:eastAsia="Tahoma" w:hAnsi="GHEA Grapalat" w:cstheme="majorHAnsi"/>
                <w:i/>
                <w:iCs/>
                <w:color w:val="8496B0" w:themeColor="text2" w:themeTint="99"/>
              </w:rPr>
              <w:t xml:space="preserve">(Inception Report) </w:t>
            </w:r>
          </w:p>
          <w:p w14:paraId="067F7CDC"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 xml:space="preserve">Представление плана и графика выполнения работ, а также перечня необходимых исходных данных </w:t>
            </w:r>
            <w:r w:rsidRPr="005E3BCD">
              <w:rPr>
                <w:rFonts w:ascii="GHEA Grapalat" w:eastAsia="Tahoma" w:hAnsi="GHEA Grapalat" w:cstheme="majorHAnsi"/>
              </w:rPr>
              <w:t>-</w:t>
            </w:r>
            <w:r w:rsidRPr="00616A71">
              <w:rPr>
                <w:rFonts w:ascii="GHEA Grapalat" w:eastAsia="Tahoma" w:hAnsi="GHEA Grapalat" w:cstheme="majorHAnsi"/>
              </w:rPr>
              <w:t xml:space="preserve"> в течение 1-й недели после заключения Договора.</w:t>
            </w:r>
          </w:p>
          <w:p w14:paraId="63E5AB1C" w14:textId="77777777" w:rsidR="00826B4D" w:rsidRPr="00616A71" w:rsidRDefault="00826B4D" w:rsidP="00826B4D">
            <w:pPr>
              <w:numPr>
                <w:ilvl w:val="1"/>
                <w:numId w:val="75"/>
              </w:numPr>
              <w:pBdr>
                <w:top w:val="nil"/>
                <w:left w:val="nil"/>
                <w:bottom w:val="nil"/>
                <w:right w:val="nil"/>
                <w:between w:val="nil"/>
              </w:pBdr>
              <w:spacing w:before="120" w:after="120"/>
              <w:rPr>
                <w:rFonts w:ascii="GHEA Grapalat" w:hAnsi="GHEA Grapalat" w:cstheme="majorHAnsi"/>
                <w:i/>
                <w:iCs/>
              </w:rPr>
            </w:pPr>
            <w:r w:rsidRPr="00616A71">
              <w:rPr>
                <w:rFonts w:ascii="GHEA Grapalat" w:eastAsia="Tahoma" w:hAnsi="GHEA Grapalat" w:cstheme="majorHAnsi"/>
                <w:i/>
                <w:iCs/>
              </w:rPr>
              <w:t xml:space="preserve">Инвестиционная концепция и предварительный анализ экономической целесообразности </w:t>
            </w:r>
            <w:r w:rsidRPr="00616A71">
              <w:rPr>
                <w:rFonts w:ascii="GHEA Grapalat" w:eastAsia="Tahoma" w:hAnsi="GHEA Grapalat" w:cstheme="majorHAnsi"/>
                <w:i/>
                <w:color w:val="8496B0" w:themeColor="text2" w:themeTint="99"/>
              </w:rPr>
              <w:t>(Feasibility Study)</w:t>
            </w:r>
          </w:p>
          <w:p w14:paraId="7CE22AEF"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hAnsi="GHEA Grapalat" w:cstheme="majorHAnsi"/>
              </w:rPr>
              <w:t xml:space="preserve">Представление концепции инвестиционной программы (investment business case), включая структурный объем программы, резюме применимых международных стандартов и критериев, предварительный сравнительный анализ возможных моделей реализации и управления, а также оценку экономической целесообразности программы </w:t>
            </w:r>
            <w:r w:rsidRPr="005E3BCD">
              <w:rPr>
                <w:rFonts w:ascii="GHEA Grapalat" w:hAnsi="GHEA Grapalat" w:cstheme="majorHAnsi"/>
              </w:rPr>
              <w:t>-</w:t>
            </w:r>
            <w:r w:rsidRPr="00616A71">
              <w:rPr>
                <w:rFonts w:ascii="GHEA Grapalat" w:hAnsi="GHEA Grapalat" w:cstheme="majorHAnsi"/>
              </w:rPr>
              <w:t xml:space="preserve"> в течение 3-х недель после заключения Договора.</w:t>
            </w:r>
          </w:p>
          <w:p w14:paraId="0B9603E5" w14:textId="77777777" w:rsidR="00826B4D" w:rsidRPr="00616A71" w:rsidRDefault="00826B4D" w:rsidP="00826B4D">
            <w:pPr>
              <w:numPr>
                <w:ilvl w:val="1"/>
                <w:numId w:val="75"/>
              </w:numPr>
              <w:pBdr>
                <w:top w:val="nil"/>
                <w:left w:val="nil"/>
                <w:bottom w:val="nil"/>
                <w:right w:val="nil"/>
                <w:between w:val="nil"/>
              </w:pBdr>
              <w:spacing w:before="120" w:after="120"/>
              <w:ind w:left="792" w:hanging="432"/>
              <w:rPr>
                <w:rFonts w:ascii="GHEA Grapalat" w:hAnsi="GHEA Grapalat" w:cstheme="majorHAnsi"/>
                <w:i/>
                <w:iCs/>
              </w:rPr>
            </w:pPr>
            <w:r w:rsidRPr="00616A71">
              <w:rPr>
                <w:rFonts w:ascii="GHEA Grapalat" w:eastAsia="Tahoma" w:hAnsi="GHEA Grapalat" w:cstheme="majorHAnsi"/>
                <w:i/>
                <w:iCs/>
              </w:rPr>
              <w:t xml:space="preserve">Проект пакета тендерной документации </w:t>
            </w:r>
            <w:r w:rsidRPr="00616A71">
              <w:rPr>
                <w:rFonts w:ascii="GHEA Grapalat" w:eastAsia="Tahoma" w:hAnsi="GHEA Grapalat" w:cstheme="majorHAnsi"/>
                <w:i/>
                <w:iCs/>
                <w:color w:val="8496B0" w:themeColor="text2" w:themeTint="99"/>
              </w:rPr>
              <w:t>(Bidding Documents)</w:t>
            </w:r>
          </w:p>
          <w:p w14:paraId="15201F6B"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 xml:space="preserve">Представление проекта Технического задания, проекта тендерной процедуры и проекта ключевых </w:t>
            </w:r>
            <w:r w:rsidRPr="00616A71">
              <w:rPr>
                <w:rFonts w:ascii="GHEA Grapalat" w:eastAsia="Tahoma" w:hAnsi="GHEA Grapalat" w:cstheme="majorHAnsi"/>
              </w:rPr>
              <w:lastRenderedPageBreak/>
              <w:t xml:space="preserve">содержательных требований к заявкам </w:t>
            </w:r>
            <w:r w:rsidRPr="005E3BCD">
              <w:rPr>
                <w:rFonts w:ascii="GHEA Grapalat" w:eastAsia="Tahoma" w:hAnsi="GHEA Grapalat" w:cstheme="majorHAnsi"/>
              </w:rPr>
              <w:t>-</w:t>
            </w:r>
            <w:r w:rsidRPr="00616A71">
              <w:rPr>
                <w:rFonts w:ascii="GHEA Grapalat" w:eastAsia="Tahoma" w:hAnsi="GHEA Grapalat" w:cstheme="majorHAnsi"/>
              </w:rPr>
              <w:t xml:space="preserve"> в течение 4-х недель после заключения Договора.</w:t>
            </w:r>
          </w:p>
          <w:p w14:paraId="0C61FA55" w14:textId="77777777" w:rsidR="00826B4D" w:rsidRPr="00616A71" w:rsidRDefault="00826B4D" w:rsidP="00826B4D">
            <w:pPr>
              <w:numPr>
                <w:ilvl w:val="1"/>
                <w:numId w:val="75"/>
              </w:numPr>
              <w:pBdr>
                <w:top w:val="nil"/>
                <w:left w:val="nil"/>
                <w:bottom w:val="nil"/>
                <w:right w:val="nil"/>
                <w:between w:val="nil"/>
              </w:pBdr>
              <w:spacing w:before="120" w:after="120"/>
              <w:rPr>
                <w:rFonts w:ascii="GHEA Grapalat" w:hAnsi="GHEA Grapalat" w:cstheme="majorHAnsi"/>
                <w:b/>
                <w:bCs/>
                <w:i/>
                <w:iCs/>
                <w:color w:val="000000"/>
              </w:rPr>
            </w:pPr>
            <w:r w:rsidRPr="00616A71">
              <w:rPr>
                <w:rFonts w:ascii="GHEA Grapalat" w:eastAsia="Tahoma" w:hAnsi="GHEA Grapalat" w:cstheme="majorHAnsi"/>
                <w:i/>
                <w:iCs/>
              </w:rPr>
              <w:t>Сбор и доработка замечаний</w:t>
            </w:r>
          </w:p>
          <w:p w14:paraId="25CD33AC"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Сбор и доработка замечаний и предложений по конкурсному проекту — в течение 5-и недель после заключения Договора.</w:t>
            </w:r>
          </w:p>
          <w:p w14:paraId="4C440814" w14:textId="77777777" w:rsidR="00826B4D" w:rsidRPr="00616A71" w:rsidRDefault="00826B4D" w:rsidP="00826B4D">
            <w:pPr>
              <w:numPr>
                <w:ilvl w:val="1"/>
                <w:numId w:val="75"/>
              </w:numPr>
              <w:pBdr>
                <w:top w:val="nil"/>
                <w:left w:val="nil"/>
                <w:bottom w:val="nil"/>
                <w:right w:val="nil"/>
                <w:between w:val="nil"/>
              </w:pBdr>
              <w:spacing w:before="120" w:after="120"/>
              <w:ind w:left="792" w:hanging="432"/>
              <w:rPr>
                <w:rFonts w:ascii="GHEA Grapalat" w:hAnsi="GHEA Grapalat" w:cstheme="majorHAnsi"/>
                <w:i/>
                <w:iCs/>
              </w:rPr>
            </w:pPr>
            <w:r w:rsidRPr="00616A71">
              <w:rPr>
                <w:rFonts w:ascii="GHEA Grapalat" w:eastAsia="Tahoma" w:hAnsi="GHEA Grapalat" w:cstheme="majorHAnsi"/>
                <w:i/>
                <w:iCs/>
              </w:rPr>
              <w:t>Представление окончательного пакета</w:t>
            </w:r>
          </w:p>
          <w:p w14:paraId="68F6C2C0" w14:textId="77777777" w:rsidR="00826B4D" w:rsidRPr="00616A71" w:rsidRDefault="00826B4D" w:rsidP="00714981">
            <w:pPr>
              <w:pBdr>
                <w:top w:val="nil"/>
                <w:left w:val="nil"/>
                <w:bottom w:val="nil"/>
                <w:right w:val="nil"/>
                <w:between w:val="nil"/>
              </w:pBdr>
              <w:spacing w:before="120" w:after="120"/>
              <w:jc w:val="both"/>
              <w:rPr>
                <w:rFonts w:ascii="GHEA Grapalat" w:hAnsi="GHEA Grapalat" w:cstheme="majorHAnsi"/>
              </w:rPr>
            </w:pPr>
            <w:r w:rsidRPr="00616A71">
              <w:rPr>
                <w:rFonts w:ascii="GHEA Grapalat" w:eastAsia="Tahoma" w:hAnsi="GHEA Grapalat" w:cstheme="majorHAnsi"/>
              </w:rPr>
              <w:t xml:space="preserve">Представление окончательного пакета инвестиционного конкурса </w:t>
            </w:r>
            <w:r>
              <w:rPr>
                <w:rFonts w:ascii="GHEA Grapalat" w:eastAsia="Tahoma" w:hAnsi="GHEA Grapalat" w:cstheme="majorHAnsi"/>
                <w:lang w:val="hy-AM"/>
              </w:rPr>
              <w:t>-</w:t>
            </w:r>
            <w:r w:rsidRPr="00616A71">
              <w:rPr>
                <w:rFonts w:ascii="GHEA Grapalat" w:eastAsia="Tahoma" w:hAnsi="GHEA Grapalat" w:cstheme="majorHAnsi"/>
              </w:rPr>
              <w:t xml:space="preserve"> в течение </w:t>
            </w:r>
            <w:r>
              <w:rPr>
                <w:rFonts w:ascii="GHEA Grapalat" w:eastAsia="Tahoma" w:hAnsi="GHEA Grapalat" w:cstheme="majorHAnsi"/>
                <w:lang w:val="hy-AM"/>
              </w:rPr>
              <w:t>6</w:t>
            </w:r>
            <w:r w:rsidRPr="00616A71">
              <w:rPr>
                <w:rFonts w:ascii="GHEA Grapalat" w:eastAsia="Tahoma" w:hAnsi="GHEA Grapalat" w:cstheme="majorHAnsi"/>
              </w:rPr>
              <w:t>-и недели/ь после заключения договора.</w:t>
            </w:r>
          </w:p>
          <w:p w14:paraId="5D9A37A2" w14:textId="77777777" w:rsidR="00826B4D" w:rsidRPr="00616A71" w:rsidRDefault="00826B4D" w:rsidP="00826B4D">
            <w:pPr>
              <w:numPr>
                <w:ilvl w:val="0"/>
                <w:numId w:val="77"/>
              </w:numPr>
              <w:pBdr>
                <w:top w:val="nil"/>
                <w:left w:val="nil"/>
                <w:bottom w:val="nil"/>
                <w:right w:val="nil"/>
                <w:between w:val="nil"/>
              </w:pBdr>
              <w:spacing w:before="120" w:after="120"/>
              <w:ind w:left="283" w:hanging="285"/>
              <w:jc w:val="both"/>
              <w:rPr>
                <w:rFonts w:ascii="GHEA Grapalat" w:hAnsi="GHEA Grapalat" w:cstheme="majorHAnsi"/>
                <w:b/>
                <w:bCs/>
              </w:rPr>
            </w:pPr>
            <w:r w:rsidRPr="00616A71">
              <w:rPr>
                <w:rFonts w:ascii="GHEA Grapalat" w:eastAsia="Tahoma" w:hAnsi="GHEA Grapalat" w:cstheme="majorHAnsi"/>
                <w:b/>
                <w:bCs/>
              </w:rPr>
              <w:t xml:space="preserve">Дополнительные положения </w:t>
            </w:r>
          </w:p>
          <w:p w14:paraId="005533AC"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В случае необходимости, Заказчик оказывает Консультанту содействие в процессе получения от государственных и/или муниципальных органов той информации, которая отсутствует в открытых источниках и необходима для выполнения настоящего задания. В случае такой необходимости Консультант обязан представить в рамках Отчета по исходному состоянию перечень запрашиваемой информации.</w:t>
            </w:r>
          </w:p>
          <w:p w14:paraId="5FABFD96"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Заказчик не гарантирует предоставление запрашиваемой информации в полном объеме или в ожидаемом количестве.</w:t>
            </w:r>
          </w:p>
          <w:p w14:paraId="642C54DC" w14:textId="77777777" w:rsidR="00826B4D" w:rsidRPr="00616A71" w:rsidRDefault="00826B4D" w:rsidP="00714981">
            <w:pPr>
              <w:spacing w:before="120" w:after="120"/>
              <w:jc w:val="both"/>
              <w:rPr>
                <w:rFonts w:ascii="GHEA Grapalat" w:hAnsi="GHEA Grapalat" w:cstheme="majorHAnsi"/>
              </w:rPr>
            </w:pPr>
            <w:r w:rsidRPr="00616A71">
              <w:rPr>
                <w:rFonts w:ascii="GHEA Grapalat" w:hAnsi="GHEA Grapalat" w:cstheme="majorHAnsi"/>
              </w:rPr>
              <w:lastRenderedPageBreak/>
              <w:t>Все материалы, представляемые в рамках данного задания, предоставляются Заказчику на армянском языке.</w:t>
            </w:r>
          </w:p>
          <w:p w14:paraId="13C05D55"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Вместе с тем, пакет конкурсной документации, презентация инвестиционной программы, материалы для инвестиционного питчинга (pitching) и информационные меморандумы представляются на трех языках: армянском, английском и русском.</w:t>
            </w:r>
          </w:p>
          <w:p w14:paraId="55C93E73" w14:textId="77777777" w:rsidR="00826B4D" w:rsidRPr="00616A71" w:rsidRDefault="00826B4D" w:rsidP="00714981">
            <w:pPr>
              <w:spacing w:before="120" w:after="120"/>
              <w:jc w:val="both"/>
              <w:rPr>
                <w:rFonts w:ascii="GHEA Grapalat" w:hAnsi="GHEA Grapalat" w:cstheme="majorHAnsi"/>
              </w:rPr>
            </w:pPr>
            <w:r w:rsidRPr="00616A71">
              <w:rPr>
                <w:rFonts w:ascii="GHEA Grapalat" w:hAnsi="GHEA Grapalat" w:cstheme="majorHAnsi"/>
              </w:rPr>
              <w:t>Работа будет считаться принятой Заказчиком в том случае, когда все документы, предусмотренные разделом «Результаты» Технического задания, представлены и утверждены Заказчиком.</w:t>
            </w:r>
          </w:p>
          <w:p w14:paraId="246DA0F0" w14:textId="77777777" w:rsidR="00826B4D" w:rsidRPr="00616A71" w:rsidRDefault="00826B4D" w:rsidP="00714981">
            <w:pPr>
              <w:spacing w:before="120" w:after="120"/>
              <w:jc w:val="both"/>
              <w:rPr>
                <w:rFonts w:ascii="GHEA Grapalat" w:hAnsi="GHEA Grapalat" w:cstheme="majorHAnsi"/>
              </w:rPr>
            </w:pPr>
            <w:r w:rsidRPr="00616A71">
              <w:rPr>
                <w:rFonts w:ascii="GHEA Grapalat" w:hAnsi="GHEA Grapalat" w:cstheme="majorHAnsi"/>
              </w:rPr>
              <w:t>Все имущественные права и права интеллектуальной собственности на все документы и материалы, разработанные Консультантом в рамках данного задания, принадлежат Заказчику и не могут быть использованы или переданы третьим лицам без письменного согласия последнего.</w:t>
            </w:r>
          </w:p>
          <w:p w14:paraId="1CC3E4E4" w14:textId="77777777" w:rsidR="00826B4D" w:rsidRPr="00616A71" w:rsidRDefault="00826B4D" w:rsidP="00714981">
            <w:pPr>
              <w:spacing w:before="120" w:after="120"/>
              <w:jc w:val="both"/>
              <w:rPr>
                <w:rFonts w:ascii="GHEA Grapalat" w:hAnsi="GHEA Grapalat" w:cstheme="majorHAnsi"/>
              </w:rPr>
            </w:pPr>
            <w:r w:rsidRPr="00616A71">
              <w:rPr>
                <w:rFonts w:ascii="GHEA Grapalat" w:eastAsia="Tahoma" w:hAnsi="GHEA Grapalat" w:cstheme="majorHAnsi"/>
              </w:rPr>
              <w:t>Все отчеты и доклады, составленные Консультантом на основании информации, полученной в рамках оказания данных услуг, не могут быть переданы третьим лицам без письменного согласия Заказчика.</w:t>
            </w:r>
          </w:p>
        </w:tc>
        <w:tc>
          <w:tcPr>
            <w:tcW w:w="983" w:type="dxa"/>
            <w:vAlign w:val="center"/>
          </w:tcPr>
          <w:p w14:paraId="2230C02B" w14:textId="77777777" w:rsidR="00826B4D" w:rsidRPr="00616A71" w:rsidRDefault="00826B4D" w:rsidP="00714981">
            <w:pPr>
              <w:jc w:val="center"/>
              <w:rPr>
                <w:rFonts w:ascii="GHEA Grapalat" w:hAnsi="GHEA Grapalat" w:cstheme="majorHAnsi"/>
              </w:rPr>
            </w:pPr>
            <w:r w:rsidRPr="00616A71">
              <w:rPr>
                <w:rFonts w:ascii="GHEA Grapalat" w:hAnsi="GHEA Grapalat" w:cstheme="majorHAnsi"/>
              </w:rPr>
              <w:lastRenderedPageBreak/>
              <w:t>драмы</w:t>
            </w:r>
          </w:p>
        </w:tc>
        <w:tc>
          <w:tcPr>
            <w:tcW w:w="1022" w:type="dxa"/>
            <w:vAlign w:val="center"/>
          </w:tcPr>
          <w:p w14:paraId="4348F415" w14:textId="77777777" w:rsidR="00826B4D" w:rsidRPr="00616A71" w:rsidRDefault="00826B4D" w:rsidP="00714981">
            <w:pPr>
              <w:ind w:left="16"/>
              <w:jc w:val="center"/>
              <w:rPr>
                <w:rFonts w:ascii="GHEA Grapalat" w:hAnsi="GHEA Grapalat" w:cstheme="majorHAnsi"/>
              </w:rPr>
            </w:pPr>
            <w:r w:rsidRPr="00616A71">
              <w:rPr>
                <w:rFonts w:ascii="GHEA Grapalat" w:hAnsi="GHEA Grapalat" w:cstheme="majorHAnsi"/>
              </w:rPr>
              <w:t>1</w:t>
            </w:r>
          </w:p>
        </w:tc>
        <w:tc>
          <w:tcPr>
            <w:tcW w:w="1530" w:type="dxa"/>
            <w:vAlign w:val="center"/>
          </w:tcPr>
          <w:p w14:paraId="60C8A7E3" w14:textId="13E905FA" w:rsidR="00826B4D" w:rsidRPr="00616A71" w:rsidRDefault="00826B4D" w:rsidP="00714981">
            <w:pPr>
              <w:ind w:left="16"/>
              <w:jc w:val="center"/>
              <w:rPr>
                <w:rFonts w:ascii="GHEA Grapalat" w:hAnsi="GHEA Grapalat" w:cstheme="majorHAnsi"/>
              </w:rPr>
            </w:pPr>
          </w:p>
        </w:tc>
        <w:tc>
          <w:tcPr>
            <w:tcW w:w="1350" w:type="dxa"/>
            <w:vAlign w:val="center"/>
          </w:tcPr>
          <w:p w14:paraId="0CDD9CA4" w14:textId="77777777" w:rsidR="00826B4D" w:rsidRPr="00616A71" w:rsidRDefault="00826B4D" w:rsidP="00714981">
            <w:pPr>
              <w:jc w:val="center"/>
              <w:rPr>
                <w:rFonts w:ascii="GHEA Grapalat" w:hAnsi="GHEA Grapalat" w:cstheme="majorHAnsi"/>
                <w:color w:val="000000"/>
              </w:rPr>
            </w:pPr>
            <w:r w:rsidRPr="00616A71">
              <w:rPr>
                <w:rFonts w:ascii="GHEA Grapalat" w:hAnsi="GHEA Grapalat" w:cstheme="majorHAnsi"/>
                <w:color w:val="000000"/>
              </w:rPr>
              <w:t>0010, Ереван, ул. П. Бюзанда, дом 1/3</w:t>
            </w:r>
          </w:p>
          <w:p w14:paraId="2CCEE5A5" w14:textId="77777777" w:rsidR="00826B4D" w:rsidRPr="00616A71" w:rsidRDefault="00826B4D" w:rsidP="00714981">
            <w:pPr>
              <w:ind w:left="16"/>
              <w:jc w:val="center"/>
              <w:rPr>
                <w:rFonts w:ascii="GHEA Grapalat" w:hAnsi="GHEA Grapalat" w:cstheme="majorHAnsi"/>
              </w:rPr>
            </w:pPr>
            <w:r w:rsidRPr="00616A71">
              <w:rPr>
                <w:rFonts w:ascii="GHEA Grapalat" w:hAnsi="GHEA Grapalat" w:cstheme="majorHAnsi"/>
                <w:color w:val="000000"/>
              </w:rPr>
              <w:t xml:space="preserve"> </w:t>
            </w:r>
          </w:p>
        </w:tc>
        <w:tc>
          <w:tcPr>
            <w:tcW w:w="2081" w:type="dxa"/>
            <w:vAlign w:val="center"/>
          </w:tcPr>
          <w:p w14:paraId="184CA8E9" w14:textId="77777777" w:rsidR="00826B4D" w:rsidRPr="00616A71" w:rsidRDefault="00826B4D" w:rsidP="00714981">
            <w:pPr>
              <w:spacing w:after="120"/>
              <w:ind w:left="16"/>
              <w:jc w:val="center"/>
              <w:rPr>
                <w:rFonts w:ascii="GHEA Grapalat" w:hAnsi="GHEA Grapalat" w:cstheme="majorHAnsi"/>
              </w:rPr>
            </w:pPr>
            <w:r w:rsidRPr="00616A71">
              <w:rPr>
                <w:rFonts w:ascii="GHEA Grapalat" w:eastAsia="Tahoma" w:hAnsi="GHEA Grapalat" w:cstheme="majorHAnsi"/>
              </w:rPr>
              <w:t>В течение 45 дней с даты вступления Договора (Соглашения) в силу в порядке, установленном законом.</w:t>
            </w:r>
          </w:p>
        </w:tc>
      </w:tr>
    </w:tbl>
    <w:p w14:paraId="7A7CBAC8" w14:textId="77777777" w:rsidR="000A71F2" w:rsidRDefault="000A71F2" w:rsidP="00DB4988">
      <w:pPr>
        <w:widowControl w:val="0"/>
        <w:jc w:val="center"/>
        <w:rPr>
          <w:rFonts w:ascii="GHEA Grapalat" w:hAnsi="GHEA Grapalat"/>
        </w:rPr>
      </w:pPr>
    </w:p>
    <w:p w14:paraId="1E06BCEE" w14:textId="77777777" w:rsidR="00F26984" w:rsidRPr="00720C3E" w:rsidRDefault="00F26984" w:rsidP="00F26984">
      <w:pPr>
        <w:pStyle w:val="NormalWeb"/>
        <w:spacing w:before="0" w:beforeAutospacing="0" w:after="0" w:afterAutospacing="0"/>
        <w:jc w:val="both"/>
        <w:rPr>
          <w:rFonts w:ascii="GHEA Grapalat" w:eastAsiaTheme="minorEastAsia" w:hAnsi="GHEA Grapalat"/>
          <w:b/>
          <w:bCs/>
          <w:sz w:val="22"/>
          <w:szCs w:val="22"/>
          <w:lang w:eastAsia="en-US"/>
        </w:rPr>
      </w:pPr>
    </w:p>
    <w:p w14:paraId="073BD030" w14:textId="77777777" w:rsidR="00D20650" w:rsidRPr="00AD29CE" w:rsidRDefault="00D20650" w:rsidP="00DB4988">
      <w:pPr>
        <w:widowControl w:val="0"/>
        <w:jc w:val="center"/>
        <w:rPr>
          <w:rFonts w:ascii="GHEA Grapalat" w:hAnsi="GHEA Grapalat"/>
        </w:rPr>
      </w:pPr>
      <w:r w:rsidRPr="00AD29CE">
        <w:rPr>
          <w:rFonts w:ascii="GHEA Grapalat" w:hAnsi="GHEA Grapalat"/>
        </w:rPr>
        <w:br w:type="page"/>
      </w:r>
    </w:p>
    <w:p w14:paraId="3C567FA5" w14:textId="77777777" w:rsidR="00DA5683" w:rsidRDefault="00DA5683" w:rsidP="00DB4988">
      <w:pPr>
        <w:widowControl w:val="0"/>
        <w:ind w:firstLine="567"/>
        <w:jc w:val="right"/>
        <w:rPr>
          <w:rFonts w:ascii="GHEA Grapalat" w:hAnsi="GHEA Grapalat"/>
          <w:i/>
        </w:rPr>
        <w:sectPr w:rsidR="00DA5683" w:rsidSect="00DA5683">
          <w:footnotePr>
            <w:pos w:val="beneathText"/>
          </w:footnotePr>
          <w:pgSz w:w="16840" w:h="11907" w:orient="landscape" w:code="9"/>
          <w:pgMar w:top="1418" w:right="425" w:bottom="1418" w:left="851" w:header="561" w:footer="561" w:gutter="0"/>
          <w:cols w:space="720"/>
          <w:titlePg/>
          <w:docGrid w:linePitch="326"/>
        </w:sectPr>
      </w:pPr>
    </w:p>
    <w:p w14:paraId="6C747EEB" w14:textId="299773D1" w:rsidR="00D20650" w:rsidRPr="00AD29CE" w:rsidRDefault="00D20650" w:rsidP="00DB4988">
      <w:pPr>
        <w:widowControl w:val="0"/>
        <w:jc w:val="right"/>
        <w:rPr>
          <w:rFonts w:ascii="GHEA Grapalat" w:hAnsi="GHEA Grapalat"/>
          <w:i/>
        </w:rPr>
      </w:pPr>
      <w:r w:rsidRPr="00AD29CE">
        <w:rPr>
          <w:rFonts w:ascii="GHEA Grapalat" w:hAnsi="GHEA Grapalat"/>
          <w:i/>
        </w:rPr>
        <w:lastRenderedPageBreak/>
        <w:t>Приложение № 2</w:t>
      </w:r>
    </w:p>
    <w:p w14:paraId="4C35EC0A" w14:textId="77777777" w:rsidR="00D20650" w:rsidRPr="00AD29CE" w:rsidRDefault="00D20650" w:rsidP="00DB498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BAD2069" w14:textId="77777777" w:rsidR="00D20650" w:rsidRPr="00AD29CE" w:rsidRDefault="00D20650" w:rsidP="00DB4988">
      <w:pPr>
        <w:widowControl w:val="0"/>
        <w:tabs>
          <w:tab w:val="left" w:pos="9540"/>
        </w:tabs>
        <w:jc w:val="center"/>
        <w:rPr>
          <w:rFonts w:ascii="GHEA Grapalat" w:hAnsi="GHEA Grapalat"/>
        </w:rPr>
      </w:pPr>
    </w:p>
    <w:p w14:paraId="4BC141BF" w14:textId="77777777" w:rsidR="00D20650" w:rsidRPr="00CA2754" w:rsidRDefault="00D20650" w:rsidP="00DB4988">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0"/>
        <w:t>*</w:t>
      </w:r>
    </w:p>
    <w:p w14:paraId="500421EA" w14:textId="77777777" w:rsidR="00D20650" w:rsidRPr="00AD29CE" w:rsidRDefault="00D20650" w:rsidP="00DB4988">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1463"/>
        <w:gridCol w:w="567"/>
        <w:gridCol w:w="482"/>
        <w:gridCol w:w="563"/>
        <w:gridCol w:w="681"/>
        <w:gridCol w:w="582"/>
        <w:gridCol w:w="566"/>
        <w:gridCol w:w="601"/>
        <w:gridCol w:w="611"/>
        <w:gridCol w:w="733"/>
        <w:gridCol w:w="709"/>
        <w:gridCol w:w="709"/>
        <w:gridCol w:w="650"/>
        <w:gridCol w:w="484"/>
        <w:gridCol w:w="8"/>
      </w:tblGrid>
      <w:tr w:rsidR="00D20650" w:rsidRPr="00F412AC" w14:paraId="17A1595C" w14:textId="77777777" w:rsidTr="000D33F3">
        <w:trPr>
          <w:trHeight w:val="363"/>
          <w:jc w:val="center"/>
        </w:trPr>
        <w:tc>
          <w:tcPr>
            <w:tcW w:w="11627" w:type="dxa"/>
            <w:gridSpan w:val="17"/>
          </w:tcPr>
          <w:p w14:paraId="4995EC91"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Услуги</w:t>
            </w:r>
          </w:p>
        </w:tc>
      </w:tr>
      <w:tr w:rsidR="00D20650" w:rsidRPr="00F412AC" w14:paraId="51B505E9" w14:textId="77777777" w:rsidTr="000D33F3">
        <w:trPr>
          <w:trHeight w:val="1781"/>
          <w:jc w:val="center"/>
        </w:trPr>
        <w:tc>
          <w:tcPr>
            <w:tcW w:w="1006" w:type="dxa"/>
            <w:vAlign w:val="center"/>
          </w:tcPr>
          <w:p w14:paraId="23EDDA5E"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6DF079C"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463" w:type="dxa"/>
            <w:vAlign w:val="center"/>
          </w:tcPr>
          <w:p w14:paraId="6533E61A" w14:textId="77777777" w:rsidR="00D20650" w:rsidRPr="00F412AC" w:rsidRDefault="00D20650" w:rsidP="00DB4988">
            <w:pPr>
              <w:widowControl w:val="0"/>
              <w:jc w:val="center"/>
              <w:rPr>
                <w:rFonts w:ascii="GHEA Grapalat" w:hAnsi="GHEA Grapalat"/>
                <w:sz w:val="16"/>
              </w:rPr>
            </w:pPr>
            <w:r w:rsidRPr="00F412AC">
              <w:rPr>
                <w:rFonts w:ascii="GHEA Grapalat" w:hAnsi="GHEA Grapalat"/>
                <w:sz w:val="16"/>
              </w:rPr>
              <w:t>наименование</w:t>
            </w:r>
          </w:p>
        </w:tc>
        <w:tc>
          <w:tcPr>
            <w:tcW w:w="7946" w:type="dxa"/>
            <w:gridSpan w:val="14"/>
            <w:vAlign w:val="center"/>
          </w:tcPr>
          <w:p w14:paraId="130F6C28" w14:textId="64BA3CE3" w:rsidR="00D20650" w:rsidRPr="00CA2754" w:rsidRDefault="00D20650" w:rsidP="008066A0">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8066A0">
              <w:rPr>
                <w:rFonts w:ascii="GHEA Grapalat" w:hAnsi="GHEA Grapalat"/>
                <w:sz w:val="16"/>
              </w:rPr>
              <w:t>едусматривается произвести в 202</w:t>
            </w:r>
            <w:r w:rsidR="00C30EC2">
              <w:rPr>
                <w:rFonts w:ascii="GHEA Grapalat" w:hAnsi="GHEA Grapalat"/>
                <w:sz w:val="16"/>
              </w:rPr>
              <w:t>6</w:t>
            </w:r>
            <w:r w:rsidR="008066A0">
              <w:rPr>
                <w:rFonts w:ascii="GHEA Grapalat" w:hAnsi="GHEA Grapalat"/>
                <w:sz w:val="16"/>
              </w:rPr>
              <w:t xml:space="preserve"> </w:t>
            </w:r>
            <w:r>
              <w:rPr>
                <w:rFonts w:ascii="GHEA Grapalat" w:hAnsi="GHEA Grapalat"/>
                <w:sz w:val="16"/>
              </w:rPr>
              <w:t>г., по месяцам, в том числе</w:t>
            </w:r>
            <w:r>
              <w:rPr>
                <w:rStyle w:val="FootnoteReference"/>
                <w:rFonts w:ascii="GHEA Grapalat" w:hAnsi="GHEA Grapalat"/>
              </w:rPr>
              <w:footnoteReference w:customMarkFollows="1" w:id="21"/>
              <w:t>**</w:t>
            </w:r>
          </w:p>
        </w:tc>
      </w:tr>
      <w:tr w:rsidR="00D20650" w:rsidRPr="00F412AC" w14:paraId="0F26B8A7" w14:textId="77777777" w:rsidTr="00D50209">
        <w:trPr>
          <w:gridAfter w:val="1"/>
          <w:wAfter w:w="8" w:type="dxa"/>
          <w:trHeight w:val="742"/>
          <w:jc w:val="center"/>
        </w:trPr>
        <w:tc>
          <w:tcPr>
            <w:tcW w:w="1006" w:type="dxa"/>
          </w:tcPr>
          <w:p w14:paraId="28B08B25" w14:textId="77777777" w:rsidR="00D20650" w:rsidRPr="00F412AC" w:rsidRDefault="00D20650" w:rsidP="00DB4988">
            <w:pPr>
              <w:widowControl w:val="0"/>
              <w:jc w:val="center"/>
              <w:rPr>
                <w:rFonts w:ascii="GHEA Grapalat" w:hAnsi="GHEA Grapalat"/>
                <w:sz w:val="16"/>
              </w:rPr>
            </w:pPr>
          </w:p>
        </w:tc>
        <w:tc>
          <w:tcPr>
            <w:tcW w:w="1212" w:type="dxa"/>
          </w:tcPr>
          <w:p w14:paraId="17D6D992" w14:textId="77777777" w:rsidR="00D20650" w:rsidRPr="00F412AC" w:rsidRDefault="00D20650" w:rsidP="00DB4988">
            <w:pPr>
              <w:widowControl w:val="0"/>
              <w:jc w:val="center"/>
              <w:rPr>
                <w:rFonts w:ascii="GHEA Grapalat" w:hAnsi="GHEA Grapalat"/>
                <w:sz w:val="16"/>
              </w:rPr>
            </w:pPr>
          </w:p>
        </w:tc>
        <w:tc>
          <w:tcPr>
            <w:tcW w:w="1463" w:type="dxa"/>
          </w:tcPr>
          <w:p w14:paraId="28656253" w14:textId="77777777" w:rsidR="00D20650" w:rsidRPr="00F412AC" w:rsidRDefault="00D20650" w:rsidP="00DB4988">
            <w:pPr>
              <w:widowControl w:val="0"/>
              <w:jc w:val="center"/>
              <w:rPr>
                <w:rFonts w:ascii="GHEA Grapalat" w:hAnsi="GHEA Grapalat"/>
                <w:sz w:val="16"/>
              </w:rPr>
            </w:pPr>
          </w:p>
        </w:tc>
        <w:tc>
          <w:tcPr>
            <w:tcW w:w="567" w:type="dxa"/>
            <w:vAlign w:val="center"/>
          </w:tcPr>
          <w:p w14:paraId="5479CB0A" w14:textId="77777777" w:rsidR="00D20650" w:rsidRPr="00F412AC" w:rsidRDefault="00D20650" w:rsidP="00DB4988">
            <w:pPr>
              <w:widowControl w:val="0"/>
              <w:ind w:left="-161" w:right="-148"/>
              <w:jc w:val="center"/>
              <w:rPr>
                <w:rFonts w:ascii="GHEA Grapalat" w:hAnsi="GHEA Grapalat"/>
                <w:sz w:val="16"/>
              </w:rPr>
            </w:pPr>
            <w:r w:rsidRPr="00F412AC">
              <w:rPr>
                <w:rFonts w:ascii="GHEA Grapalat" w:hAnsi="GHEA Grapalat"/>
                <w:sz w:val="16"/>
              </w:rPr>
              <w:t>январь</w:t>
            </w:r>
          </w:p>
        </w:tc>
        <w:tc>
          <w:tcPr>
            <w:tcW w:w="482" w:type="dxa"/>
            <w:vAlign w:val="center"/>
          </w:tcPr>
          <w:p w14:paraId="5F6F2402" w14:textId="77777777" w:rsidR="00D20650" w:rsidRPr="00F412AC" w:rsidRDefault="00D20650" w:rsidP="00DB4988">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45C557B6" w14:textId="77777777" w:rsidR="00D20650" w:rsidRPr="00F412AC" w:rsidRDefault="00D20650" w:rsidP="00DB4988">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EC2CC0A" w14:textId="77777777" w:rsidR="00D20650" w:rsidRPr="00F412AC" w:rsidRDefault="00D20650" w:rsidP="00DB4988">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521A7D30" w14:textId="77777777" w:rsidR="00D20650" w:rsidRPr="00F412AC" w:rsidRDefault="00D20650" w:rsidP="00DB4988">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D41874F" w14:textId="77777777" w:rsidR="00D20650" w:rsidRPr="00F412AC" w:rsidRDefault="00D20650" w:rsidP="00DB4988">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35F0B89E" w14:textId="77777777" w:rsidR="00D20650" w:rsidRPr="00F412AC" w:rsidRDefault="00D20650" w:rsidP="00DB4988">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6EE753D9" w14:textId="77777777" w:rsidR="00D20650" w:rsidRPr="00F412AC" w:rsidRDefault="00D20650" w:rsidP="00DB4988">
            <w:pPr>
              <w:widowControl w:val="0"/>
              <w:ind w:left="-94" w:right="-124"/>
              <w:jc w:val="center"/>
              <w:rPr>
                <w:rFonts w:ascii="GHEA Grapalat" w:hAnsi="GHEA Grapalat"/>
                <w:sz w:val="16"/>
              </w:rPr>
            </w:pPr>
            <w:r w:rsidRPr="00F412AC">
              <w:rPr>
                <w:rFonts w:ascii="GHEA Grapalat" w:hAnsi="GHEA Grapalat"/>
                <w:sz w:val="16"/>
              </w:rPr>
              <w:t>август</w:t>
            </w:r>
          </w:p>
        </w:tc>
        <w:tc>
          <w:tcPr>
            <w:tcW w:w="733" w:type="dxa"/>
            <w:vAlign w:val="center"/>
          </w:tcPr>
          <w:p w14:paraId="3B888C7D" w14:textId="77777777" w:rsidR="00D20650" w:rsidRPr="00F412AC" w:rsidRDefault="00D20650" w:rsidP="00DB4988">
            <w:pPr>
              <w:widowControl w:val="0"/>
              <w:ind w:left="-108" w:right="-119"/>
              <w:jc w:val="center"/>
              <w:rPr>
                <w:rFonts w:ascii="GHEA Grapalat" w:hAnsi="GHEA Grapalat"/>
                <w:sz w:val="16"/>
              </w:rPr>
            </w:pPr>
            <w:r w:rsidRPr="00F412AC">
              <w:rPr>
                <w:rFonts w:ascii="GHEA Grapalat" w:hAnsi="GHEA Grapalat"/>
                <w:sz w:val="16"/>
              </w:rPr>
              <w:t>сентябрь</w:t>
            </w:r>
          </w:p>
        </w:tc>
        <w:tc>
          <w:tcPr>
            <w:tcW w:w="709" w:type="dxa"/>
            <w:vAlign w:val="center"/>
          </w:tcPr>
          <w:p w14:paraId="00827D8B" w14:textId="77777777" w:rsidR="00D20650" w:rsidRPr="00F412AC" w:rsidRDefault="00D20650" w:rsidP="00DB4988">
            <w:pPr>
              <w:widowControl w:val="0"/>
              <w:ind w:left="-113" w:right="-124"/>
              <w:jc w:val="center"/>
              <w:rPr>
                <w:rFonts w:ascii="GHEA Grapalat" w:hAnsi="GHEA Grapalat"/>
                <w:sz w:val="16"/>
              </w:rPr>
            </w:pPr>
            <w:r w:rsidRPr="00F412AC">
              <w:rPr>
                <w:rFonts w:ascii="GHEA Grapalat" w:hAnsi="GHEA Grapalat"/>
                <w:sz w:val="16"/>
              </w:rPr>
              <w:t>октябрь</w:t>
            </w:r>
          </w:p>
        </w:tc>
        <w:tc>
          <w:tcPr>
            <w:tcW w:w="709" w:type="dxa"/>
            <w:vAlign w:val="center"/>
          </w:tcPr>
          <w:p w14:paraId="2916E0B7" w14:textId="77777777" w:rsidR="00D20650" w:rsidRPr="00F412AC" w:rsidRDefault="00D20650" w:rsidP="00DB4988">
            <w:pPr>
              <w:widowControl w:val="0"/>
              <w:ind w:left="-94" w:right="-108"/>
              <w:jc w:val="center"/>
              <w:rPr>
                <w:rFonts w:ascii="GHEA Grapalat" w:hAnsi="GHEA Grapalat"/>
                <w:sz w:val="16"/>
              </w:rPr>
            </w:pPr>
            <w:r w:rsidRPr="00F412AC">
              <w:rPr>
                <w:rFonts w:ascii="GHEA Grapalat" w:hAnsi="GHEA Grapalat"/>
                <w:sz w:val="16"/>
              </w:rPr>
              <w:t>ноябрь</w:t>
            </w:r>
          </w:p>
        </w:tc>
        <w:tc>
          <w:tcPr>
            <w:tcW w:w="650" w:type="dxa"/>
            <w:vAlign w:val="center"/>
          </w:tcPr>
          <w:p w14:paraId="6DB78E31" w14:textId="77777777" w:rsidR="00D20650" w:rsidRPr="00F412AC" w:rsidRDefault="00D20650" w:rsidP="00DB4988">
            <w:pPr>
              <w:widowControl w:val="0"/>
              <w:ind w:left="-136" w:right="-80"/>
              <w:jc w:val="center"/>
              <w:rPr>
                <w:rFonts w:ascii="GHEA Grapalat" w:hAnsi="GHEA Grapalat"/>
                <w:sz w:val="16"/>
              </w:rPr>
            </w:pPr>
            <w:r w:rsidRPr="00F412AC">
              <w:rPr>
                <w:rFonts w:ascii="GHEA Grapalat" w:hAnsi="GHEA Grapalat"/>
                <w:sz w:val="16"/>
              </w:rPr>
              <w:t>декабрь</w:t>
            </w:r>
          </w:p>
        </w:tc>
        <w:tc>
          <w:tcPr>
            <w:tcW w:w="484" w:type="dxa"/>
            <w:vAlign w:val="center"/>
          </w:tcPr>
          <w:p w14:paraId="35D6DE9B" w14:textId="77777777" w:rsidR="00D20650" w:rsidRPr="008066A0" w:rsidRDefault="00D20650" w:rsidP="00DB4988">
            <w:pPr>
              <w:widowControl w:val="0"/>
              <w:ind w:right="-1"/>
              <w:jc w:val="center"/>
              <w:rPr>
                <w:rFonts w:ascii="GHEA Grapalat" w:hAnsi="GHEA Grapalat"/>
                <w:sz w:val="16"/>
              </w:rPr>
            </w:pPr>
            <w:r w:rsidRPr="00F412AC">
              <w:rPr>
                <w:rFonts w:ascii="GHEA Grapalat" w:hAnsi="GHEA Grapalat"/>
                <w:sz w:val="16"/>
              </w:rPr>
              <w:t>Всего</w:t>
            </w:r>
          </w:p>
        </w:tc>
      </w:tr>
      <w:tr w:rsidR="00C30EC2" w:rsidRPr="00F412AC" w14:paraId="1B9515D3" w14:textId="77777777" w:rsidTr="00194554">
        <w:trPr>
          <w:gridAfter w:val="1"/>
          <w:wAfter w:w="8" w:type="dxa"/>
          <w:trHeight w:val="363"/>
          <w:jc w:val="center"/>
        </w:trPr>
        <w:tc>
          <w:tcPr>
            <w:tcW w:w="1006" w:type="dxa"/>
            <w:vAlign w:val="center"/>
          </w:tcPr>
          <w:p w14:paraId="10422A8D" w14:textId="77777777" w:rsidR="00C30EC2" w:rsidRDefault="00C30EC2" w:rsidP="00194554">
            <w:pPr>
              <w:widowControl w:val="0"/>
              <w:jc w:val="center"/>
              <w:rPr>
                <w:rFonts w:ascii="GHEA Grapalat" w:hAnsi="GHEA Grapalat"/>
                <w:sz w:val="16"/>
              </w:rPr>
            </w:pPr>
          </w:p>
          <w:p w14:paraId="55672263" w14:textId="77777777" w:rsidR="00C30EC2" w:rsidRDefault="00C30EC2" w:rsidP="00194554">
            <w:pPr>
              <w:widowControl w:val="0"/>
              <w:jc w:val="center"/>
              <w:rPr>
                <w:rFonts w:ascii="GHEA Grapalat" w:hAnsi="GHEA Grapalat"/>
                <w:sz w:val="16"/>
              </w:rPr>
            </w:pPr>
          </w:p>
          <w:p w14:paraId="709F0E86" w14:textId="77777777" w:rsidR="00C30EC2" w:rsidRDefault="00C30EC2" w:rsidP="00194554">
            <w:pPr>
              <w:widowControl w:val="0"/>
              <w:jc w:val="center"/>
              <w:rPr>
                <w:rFonts w:ascii="GHEA Grapalat" w:hAnsi="GHEA Grapalat"/>
                <w:sz w:val="16"/>
              </w:rPr>
            </w:pPr>
          </w:p>
          <w:p w14:paraId="20FD0D5D" w14:textId="77777777" w:rsidR="00C30EC2" w:rsidRDefault="00C30EC2" w:rsidP="00194554">
            <w:pPr>
              <w:widowControl w:val="0"/>
              <w:jc w:val="center"/>
              <w:rPr>
                <w:rFonts w:ascii="GHEA Grapalat" w:hAnsi="GHEA Grapalat"/>
                <w:sz w:val="16"/>
              </w:rPr>
            </w:pPr>
          </w:p>
          <w:p w14:paraId="52E85E04" w14:textId="77777777" w:rsidR="00C30EC2" w:rsidRDefault="00C30EC2" w:rsidP="00194554">
            <w:pPr>
              <w:widowControl w:val="0"/>
              <w:jc w:val="center"/>
              <w:rPr>
                <w:rFonts w:ascii="GHEA Grapalat" w:hAnsi="GHEA Grapalat"/>
                <w:sz w:val="16"/>
              </w:rPr>
            </w:pPr>
          </w:p>
          <w:p w14:paraId="376BA834" w14:textId="77777777" w:rsidR="00C30EC2" w:rsidRDefault="00C30EC2" w:rsidP="00194554">
            <w:pPr>
              <w:widowControl w:val="0"/>
              <w:jc w:val="center"/>
              <w:rPr>
                <w:rFonts w:ascii="GHEA Grapalat" w:hAnsi="GHEA Grapalat"/>
                <w:sz w:val="16"/>
              </w:rPr>
            </w:pPr>
          </w:p>
          <w:p w14:paraId="3820AA2F" w14:textId="77777777" w:rsidR="00C30EC2" w:rsidRDefault="00C30EC2" w:rsidP="00194554">
            <w:pPr>
              <w:widowControl w:val="0"/>
              <w:jc w:val="center"/>
              <w:rPr>
                <w:rFonts w:ascii="GHEA Grapalat" w:hAnsi="GHEA Grapalat"/>
                <w:sz w:val="16"/>
              </w:rPr>
            </w:pPr>
          </w:p>
          <w:p w14:paraId="582D9800" w14:textId="77777777" w:rsidR="00C30EC2" w:rsidRDefault="00C30EC2" w:rsidP="00194554">
            <w:pPr>
              <w:widowControl w:val="0"/>
              <w:jc w:val="center"/>
              <w:rPr>
                <w:rFonts w:ascii="GHEA Grapalat" w:hAnsi="GHEA Grapalat"/>
                <w:sz w:val="16"/>
              </w:rPr>
            </w:pPr>
          </w:p>
          <w:p w14:paraId="682D2A6A" w14:textId="77777777" w:rsidR="00C30EC2" w:rsidRDefault="00C30EC2" w:rsidP="00194554">
            <w:pPr>
              <w:widowControl w:val="0"/>
              <w:jc w:val="center"/>
              <w:rPr>
                <w:rFonts w:ascii="GHEA Grapalat" w:hAnsi="GHEA Grapalat"/>
                <w:sz w:val="16"/>
              </w:rPr>
            </w:pPr>
          </w:p>
          <w:p w14:paraId="5B869810" w14:textId="5870644F" w:rsidR="00C30EC2" w:rsidRPr="00F412AC" w:rsidRDefault="00C30EC2" w:rsidP="00194554">
            <w:pPr>
              <w:widowControl w:val="0"/>
              <w:jc w:val="center"/>
              <w:rPr>
                <w:rFonts w:ascii="GHEA Grapalat" w:hAnsi="GHEA Grapalat"/>
                <w:sz w:val="16"/>
              </w:rPr>
            </w:pPr>
            <w:r>
              <w:rPr>
                <w:rFonts w:ascii="GHEA Grapalat" w:hAnsi="GHEA Grapalat"/>
                <w:sz w:val="16"/>
              </w:rPr>
              <w:t>1</w:t>
            </w:r>
          </w:p>
        </w:tc>
        <w:tc>
          <w:tcPr>
            <w:tcW w:w="1212" w:type="dxa"/>
            <w:vAlign w:val="center"/>
          </w:tcPr>
          <w:p w14:paraId="55847CE5" w14:textId="2345C80C" w:rsidR="00C30EC2" w:rsidRPr="00194554" w:rsidRDefault="00904694" w:rsidP="00194554">
            <w:pPr>
              <w:widowControl w:val="0"/>
              <w:jc w:val="center"/>
              <w:rPr>
                <w:rFonts w:ascii="GHEA Grapalat" w:hAnsi="GHEA Grapalat"/>
                <w:sz w:val="20"/>
                <w:szCs w:val="20"/>
              </w:rPr>
            </w:pPr>
            <w:r w:rsidRPr="00616A71">
              <w:rPr>
                <w:rFonts w:ascii="GHEA Grapalat" w:hAnsi="GHEA Grapalat" w:cstheme="majorHAnsi"/>
              </w:rPr>
              <w:t>71311180/501</w:t>
            </w:r>
          </w:p>
        </w:tc>
        <w:tc>
          <w:tcPr>
            <w:tcW w:w="1463" w:type="dxa"/>
            <w:vAlign w:val="center"/>
          </w:tcPr>
          <w:p w14:paraId="5BE9B18F" w14:textId="77777777" w:rsidR="00904694" w:rsidRPr="00904694" w:rsidRDefault="00904694" w:rsidP="00904694">
            <w:pPr>
              <w:spacing w:before="240" w:after="240"/>
              <w:jc w:val="center"/>
              <w:rPr>
                <w:rFonts w:ascii="GHEA Grapalat" w:eastAsia="Tahoma" w:hAnsi="GHEA Grapalat" w:cstheme="majorHAnsi"/>
                <w:sz w:val="18"/>
                <w:szCs w:val="18"/>
              </w:rPr>
            </w:pPr>
            <w:r w:rsidRPr="00904694">
              <w:rPr>
                <w:rFonts w:ascii="GHEA Grapalat" w:eastAsia="Tahoma" w:hAnsi="GHEA Grapalat" w:cstheme="majorHAnsi"/>
                <w:sz w:val="18"/>
                <w:szCs w:val="18"/>
              </w:rPr>
              <w:t>Преобретение консультационных услуг по разработке концепции инвестиционной программы Международной академии тенниса в Ереване, и соответствующей тендерной документации</w:t>
            </w:r>
          </w:p>
          <w:p w14:paraId="56B84A49" w14:textId="6240682F" w:rsidR="00C30EC2" w:rsidRPr="00194554" w:rsidRDefault="00C30EC2" w:rsidP="00194554">
            <w:pPr>
              <w:widowControl w:val="0"/>
              <w:jc w:val="center"/>
              <w:rPr>
                <w:rFonts w:ascii="GHEA Grapalat" w:hAnsi="GHEA Grapalat"/>
                <w:bCs/>
                <w:sz w:val="16"/>
                <w:szCs w:val="16"/>
              </w:rPr>
            </w:pPr>
          </w:p>
        </w:tc>
        <w:tc>
          <w:tcPr>
            <w:tcW w:w="567" w:type="dxa"/>
            <w:vAlign w:val="center"/>
          </w:tcPr>
          <w:p w14:paraId="7706BE57" w14:textId="77777777" w:rsidR="00C30EC2" w:rsidRPr="00F412AC" w:rsidRDefault="00C30EC2" w:rsidP="00194554">
            <w:pPr>
              <w:widowControl w:val="0"/>
              <w:jc w:val="center"/>
              <w:rPr>
                <w:rFonts w:ascii="GHEA Grapalat" w:hAnsi="GHEA Grapalat"/>
                <w:sz w:val="16"/>
              </w:rPr>
            </w:pPr>
            <w:r w:rsidRPr="00F412AC">
              <w:rPr>
                <w:rFonts w:ascii="GHEA Grapalat" w:hAnsi="GHEA Grapalat"/>
                <w:sz w:val="16"/>
              </w:rPr>
              <w:t>... %</w:t>
            </w:r>
          </w:p>
        </w:tc>
        <w:tc>
          <w:tcPr>
            <w:tcW w:w="482" w:type="dxa"/>
            <w:vAlign w:val="center"/>
          </w:tcPr>
          <w:p w14:paraId="58C0F80E" w14:textId="77777777" w:rsidR="00C30EC2" w:rsidRPr="00F412AC" w:rsidRDefault="00C30EC2" w:rsidP="00194554">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DF91304"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75B69CD"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68F6C64C"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5E222FDE"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609344D1" w14:textId="7777777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0CC3F8B8" w14:textId="1BB8304B"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33" w:type="dxa"/>
            <w:vAlign w:val="center"/>
          </w:tcPr>
          <w:p w14:paraId="552968CF" w14:textId="7F93EF97"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30A6AF5B" w14:textId="3937D40D"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709" w:type="dxa"/>
            <w:vAlign w:val="center"/>
          </w:tcPr>
          <w:p w14:paraId="05A20DF4" w14:textId="6F2D1820"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650" w:type="dxa"/>
            <w:vAlign w:val="center"/>
          </w:tcPr>
          <w:p w14:paraId="34FDFF97" w14:textId="0E2518F6" w:rsidR="00C30EC2" w:rsidRPr="00F412AC" w:rsidRDefault="00C30EC2" w:rsidP="00194554">
            <w:pPr>
              <w:widowControl w:val="0"/>
              <w:jc w:val="center"/>
              <w:rPr>
                <w:rFonts w:ascii="GHEA Grapalat" w:hAnsi="GHEA Grapalat" w:cs="Arial"/>
                <w:sz w:val="16"/>
              </w:rPr>
            </w:pPr>
            <w:r w:rsidRPr="00F412AC">
              <w:rPr>
                <w:rFonts w:ascii="GHEA Grapalat" w:hAnsi="GHEA Grapalat"/>
                <w:sz w:val="16"/>
              </w:rPr>
              <w:t>... %</w:t>
            </w:r>
          </w:p>
        </w:tc>
        <w:tc>
          <w:tcPr>
            <w:tcW w:w="484" w:type="dxa"/>
            <w:vAlign w:val="center"/>
          </w:tcPr>
          <w:p w14:paraId="0F43154E" w14:textId="3DAE34E8" w:rsidR="00C30EC2" w:rsidRPr="00F412AC" w:rsidRDefault="00C30EC2" w:rsidP="00194554">
            <w:pPr>
              <w:widowControl w:val="0"/>
              <w:jc w:val="center"/>
              <w:rPr>
                <w:rFonts w:ascii="GHEA Grapalat" w:hAnsi="GHEA Grapalat"/>
                <w:b/>
                <w:sz w:val="16"/>
              </w:rPr>
            </w:pPr>
            <w:r w:rsidRPr="00F412AC">
              <w:rPr>
                <w:rFonts w:ascii="GHEA Grapalat" w:hAnsi="GHEA Grapalat"/>
                <w:sz w:val="16"/>
              </w:rPr>
              <w:t>... %</w:t>
            </w:r>
          </w:p>
        </w:tc>
      </w:tr>
    </w:tbl>
    <w:p w14:paraId="43FECC89" w14:textId="77777777" w:rsidR="00DA5683" w:rsidRDefault="00DA5683" w:rsidP="00DB4988">
      <w:pPr>
        <w:widowControl w:val="0"/>
        <w:rPr>
          <w:rFonts w:ascii="GHEA Grapalat" w:hAnsi="GHEA Grapalat"/>
          <w:i/>
        </w:rPr>
        <w:sectPr w:rsidR="00DA5683" w:rsidSect="00DA5683">
          <w:footnotePr>
            <w:pos w:val="beneathText"/>
          </w:footnotePr>
          <w:pgSz w:w="11907" w:h="16840" w:code="9"/>
          <w:pgMar w:top="425" w:right="1418" w:bottom="851" w:left="1418" w:header="561" w:footer="561" w:gutter="0"/>
          <w:cols w:space="720"/>
          <w:titlePg/>
          <w:docGrid w:linePitch="326"/>
        </w:sectPr>
      </w:pPr>
    </w:p>
    <w:p w14:paraId="4172F3E1" w14:textId="4A8DFBB9" w:rsidR="00D20650" w:rsidRPr="00AD29CE" w:rsidRDefault="00D20650" w:rsidP="00DB498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20650" w:rsidRPr="00AD29CE" w14:paraId="5AB5806A" w14:textId="77777777" w:rsidTr="00821AF9">
        <w:trPr>
          <w:jc w:val="center"/>
        </w:trPr>
        <w:tc>
          <w:tcPr>
            <w:tcW w:w="4536" w:type="dxa"/>
          </w:tcPr>
          <w:p w14:paraId="7202C95D"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ЗАКАЗЧИК</w:t>
            </w:r>
          </w:p>
          <w:p w14:paraId="6FF3F1B0"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7C8BE558"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1DEA5D47"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c>
          <w:tcPr>
            <w:tcW w:w="760" w:type="dxa"/>
          </w:tcPr>
          <w:p w14:paraId="43092D75" w14:textId="77777777" w:rsidR="00D20650" w:rsidRPr="00AD29CE" w:rsidRDefault="00D20650" w:rsidP="00DB4988">
            <w:pPr>
              <w:widowControl w:val="0"/>
              <w:jc w:val="center"/>
              <w:rPr>
                <w:rFonts w:ascii="GHEA Grapalat" w:hAnsi="GHEA Grapalat"/>
              </w:rPr>
            </w:pPr>
          </w:p>
        </w:tc>
        <w:tc>
          <w:tcPr>
            <w:tcW w:w="4343" w:type="dxa"/>
          </w:tcPr>
          <w:p w14:paraId="5221B1FA" w14:textId="77777777" w:rsidR="00D20650" w:rsidRPr="00AD29CE" w:rsidRDefault="00D20650" w:rsidP="00DB4988">
            <w:pPr>
              <w:widowControl w:val="0"/>
              <w:jc w:val="center"/>
              <w:rPr>
                <w:rFonts w:ascii="GHEA Grapalat" w:hAnsi="GHEA Grapalat" w:cs="Sylfaen"/>
                <w:b/>
                <w:bCs/>
              </w:rPr>
            </w:pPr>
            <w:r w:rsidRPr="00AD29CE">
              <w:rPr>
                <w:rFonts w:ascii="GHEA Grapalat" w:hAnsi="GHEA Grapalat"/>
                <w:b/>
              </w:rPr>
              <w:t>ИСПОЛНИТЕЛЬ</w:t>
            </w:r>
          </w:p>
          <w:p w14:paraId="71B5A0CE" w14:textId="77777777" w:rsidR="00D20650" w:rsidRPr="00A9587F" w:rsidRDefault="00D20650" w:rsidP="00DB4988">
            <w:pPr>
              <w:widowControl w:val="0"/>
              <w:jc w:val="center"/>
              <w:rPr>
                <w:rFonts w:ascii="GHEA Grapalat" w:hAnsi="GHEA Grapalat"/>
              </w:rPr>
            </w:pPr>
            <w:r w:rsidRPr="00A9587F">
              <w:rPr>
                <w:rFonts w:ascii="GHEA Grapalat" w:hAnsi="GHEA Grapalat"/>
              </w:rPr>
              <w:t>_________________________</w:t>
            </w:r>
          </w:p>
          <w:p w14:paraId="5FE6E8A2" w14:textId="77777777" w:rsidR="00D20650" w:rsidRPr="00CA2754" w:rsidRDefault="00D20650" w:rsidP="00DB4988">
            <w:pPr>
              <w:widowControl w:val="0"/>
              <w:jc w:val="center"/>
              <w:rPr>
                <w:rFonts w:ascii="GHEA Grapalat" w:hAnsi="GHEA Grapalat"/>
                <w:vertAlign w:val="superscript"/>
              </w:rPr>
            </w:pPr>
            <w:r w:rsidRPr="00CA2754">
              <w:rPr>
                <w:rFonts w:ascii="GHEA Grapalat" w:hAnsi="GHEA Grapalat"/>
                <w:vertAlign w:val="superscript"/>
              </w:rPr>
              <w:t>/подпись/</w:t>
            </w:r>
          </w:p>
          <w:p w14:paraId="38777AF9" w14:textId="77777777" w:rsidR="00D20650" w:rsidRPr="00AD29CE" w:rsidRDefault="00D20650" w:rsidP="00DB4988">
            <w:pPr>
              <w:widowControl w:val="0"/>
              <w:jc w:val="center"/>
              <w:rPr>
                <w:rFonts w:ascii="GHEA Grapalat" w:hAnsi="GHEA Grapalat"/>
              </w:rPr>
            </w:pPr>
            <w:r w:rsidRPr="00AD29CE">
              <w:rPr>
                <w:rFonts w:ascii="GHEA Grapalat" w:hAnsi="GHEA Grapalat"/>
              </w:rPr>
              <w:t>М. П.</w:t>
            </w:r>
          </w:p>
        </w:tc>
      </w:tr>
    </w:tbl>
    <w:p w14:paraId="000C5A2C" w14:textId="77777777" w:rsidR="00D20650" w:rsidRPr="00AD29CE" w:rsidRDefault="00D20650" w:rsidP="00DB4988">
      <w:pPr>
        <w:widowControl w:val="0"/>
        <w:rPr>
          <w:rFonts w:ascii="GHEA Grapalat" w:hAnsi="GHEA Grapalat"/>
        </w:rPr>
        <w:sectPr w:rsidR="00D20650" w:rsidRPr="00AD29CE" w:rsidSect="00D20650">
          <w:footnotePr>
            <w:pos w:val="beneathText"/>
          </w:footnotePr>
          <w:pgSz w:w="11907" w:h="16840" w:code="9"/>
          <w:pgMar w:top="426" w:right="1418" w:bottom="851" w:left="1418" w:header="561" w:footer="561" w:gutter="0"/>
          <w:cols w:space="720"/>
          <w:titlePg/>
          <w:docGrid w:linePitch="326"/>
        </w:sectPr>
      </w:pPr>
    </w:p>
    <w:p w14:paraId="74EC0087"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1CDD443E"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8FAFC0" w14:textId="77777777" w:rsidR="00D20650" w:rsidRPr="00AD29CE" w:rsidRDefault="00D20650" w:rsidP="00DB4988">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20650" w:rsidRPr="00AD29CE" w:rsidDel="004B29A5" w14:paraId="1A1A4F98" w14:textId="77777777" w:rsidTr="00821AF9">
        <w:trPr>
          <w:tblCellSpacing w:w="7" w:type="dxa"/>
          <w:jc w:val="center"/>
        </w:trPr>
        <w:tc>
          <w:tcPr>
            <w:tcW w:w="0" w:type="auto"/>
            <w:gridSpan w:val="2"/>
            <w:vAlign w:val="center"/>
          </w:tcPr>
          <w:p w14:paraId="76563F8C" w14:textId="77777777" w:rsidR="00D20650" w:rsidRPr="00AD29CE" w:rsidDel="004B29A5" w:rsidRDefault="00D20650" w:rsidP="00DB4988">
            <w:pPr>
              <w:widowControl w:val="0"/>
              <w:rPr>
                <w:rFonts w:ascii="GHEA Grapalat" w:hAnsi="GHEA Grapalat"/>
                <w:iCs/>
                <w:color w:val="000000"/>
              </w:rPr>
            </w:pPr>
          </w:p>
        </w:tc>
        <w:tc>
          <w:tcPr>
            <w:tcW w:w="0" w:type="auto"/>
            <w:vAlign w:val="center"/>
          </w:tcPr>
          <w:p w14:paraId="65D0E627" w14:textId="77777777" w:rsidR="00D20650" w:rsidRPr="00AD29CE" w:rsidDel="004B29A5" w:rsidRDefault="00D20650" w:rsidP="00DB4988">
            <w:pPr>
              <w:widowControl w:val="0"/>
              <w:rPr>
                <w:rFonts w:ascii="GHEA Grapalat" w:hAnsi="GHEA Grapalat" w:cs="Arial"/>
                <w:iCs/>
                <w:color w:val="000000"/>
              </w:rPr>
            </w:pPr>
          </w:p>
        </w:tc>
      </w:tr>
      <w:tr w:rsidR="00D20650" w:rsidRPr="00AD29CE" w14:paraId="1990A931" w14:textId="77777777" w:rsidTr="00821AF9">
        <w:trPr>
          <w:tblCellSpacing w:w="7" w:type="dxa"/>
          <w:jc w:val="center"/>
        </w:trPr>
        <w:tc>
          <w:tcPr>
            <w:tcW w:w="0" w:type="auto"/>
            <w:vAlign w:val="center"/>
          </w:tcPr>
          <w:p w14:paraId="7E6C437F"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1A6651B4"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25935E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3753AF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363754A"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99758C5"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E3562F1" w14:textId="77777777" w:rsidR="00D20650" w:rsidRPr="00CA2754" w:rsidRDefault="00D20650" w:rsidP="00DB4988">
            <w:pPr>
              <w:widowControl w:val="0"/>
              <w:jc w:val="center"/>
              <w:rPr>
                <w:rFonts w:ascii="GHEA Grapalat" w:hAnsi="GHEA Grapalat"/>
                <w:iCs/>
                <w:color w:val="000000"/>
              </w:rPr>
            </w:pPr>
            <w:r>
              <w:rPr>
                <w:rFonts w:ascii="GHEA Grapalat" w:hAnsi="GHEA Grapalat"/>
                <w:color w:val="000000"/>
              </w:rPr>
              <w:t>Заказчик</w:t>
            </w:r>
          </w:p>
          <w:p w14:paraId="1121AE8A"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431A8B1"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0216FDC" w14:textId="77777777" w:rsidR="00D20650" w:rsidRPr="00CA2754" w:rsidRDefault="00D20650" w:rsidP="00DB4988">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DCD116D"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F227FE0"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5DB7772B" w14:textId="77777777" w:rsidR="00D20650" w:rsidRPr="00AD29CE" w:rsidRDefault="00D20650" w:rsidP="00DB4988">
      <w:pPr>
        <w:widowControl w:val="0"/>
        <w:ind w:firstLine="375"/>
        <w:rPr>
          <w:rFonts w:ascii="GHEA Grapalat" w:hAnsi="GHEA Grapalat"/>
          <w:iCs/>
          <w:color w:val="000000"/>
        </w:rPr>
      </w:pPr>
    </w:p>
    <w:p w14:paraId="62639991" w14:textId="77777777" w:rsidR="00D20650" w:rsidRPr="00AD29CE" w:rsidRDefault="00D20650" w:rsidP="00DB4988">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22072D90" w14:textId="77777777" w:rsidR="00D20650" w:rsidRPr="00CA2754" w:rsidRDefault="00D20650" w:rsidP="00DB4988">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086BB7A5" w14:textId="77777777" w:rsidR="00D20650" w:rsidRPr="00AD29CE" w:rsidRDefault="00D20650" w:rsidP="00DB4988">
      <w:pPr>
        <w:pStyle w:val="BodyTextIndent"/>
        <w:widowControl w:val="0"/>
        <w:spacing w:line="240" w:lineRule="auto"/>
        <w:ind w:firstLine="0"/>
        <w:jc w:val="center"/>
        <w:rPr>
          <w:rFonts w:ascii="GHEA Grapalat" w:hAnsi="GHEA Grapalat"/>
          <w:b/>
          <w:bCs/>
          <w:iCs/>
          <w:sz w:val="24"/>
          <w:szCs w:val="24"/>
        </w:rPr>
      </w:pPr>
    </w:p>
    <w:p w14:paraId="2770EF9D" w14:textId="77777777" w:rsidR="00D20650" w:rsidRPr="00AD29CE" w:rsidRDefault="00D20650" w:rsidP="00DB4988">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2A51621"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24EBD65" w14:textId="77777777" w:rsidR="00D20650" w:rsidRPr="00AD29CE" w:rsidRDefault="00D20650" w:rsidP="00DB4988">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1C47128" w14:textId="77777777" w:rsidR="00D20650" w:rsidRPr="00AD29CE" w:rsidRDefault="00D20650" w:rsidP="00DB4988">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0835DE7C" w14:textId="77777777" w:rsidR="00D20650" w:rsidRPr="00AD29CE" w:rsidRDefault="00D20650" w:rsidP="00DB4988">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15A4E216" w14:textId="77777777" w:rsidR="00D20650" w:rsidRPr="00AD29CE" w:rsidRDefault="00D20650" w:rsidP="00DB4988">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20650" w:rsidRPr="00CA2754" w14:paraId="59B492A2" w14:textId="77777777" w:rsidTr="00821AF9">
        <w:trPr>
          <w:jc w:val="center"/>
        </w:trPr>
        <w:tc>
          <w:tcPr>
            <w:tcW w:w="357" w:type="dxa"/>
            <w:vMerge w:val="restart"/>
            <w:vAlign w:val="center"/>
          </w:tcPr>
          <w:p w14:paraId="718231D1"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2ABE183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20650" w:rsidRPr="00CA2754" w14:paraId="755FCCC1" w14:textId="77777777" w:rsidTr="00821AF9">
        <w:trPr>
          <w:jc w:val="center"/>
        </w:trPr>
        <w:tc>
          <w:tcPr>
            <w:tcW w:w="357" w:type="dxa"/>
            <w:vMerge/>
          </w:tcPr>
          <w:p w14:paraId="7F6A2CB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val="restart"/>
            <w:vAlign w:val="center"/>
          </w:tcPr>
          <w:p w14:paraId="2742367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230E9F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198CAE6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450B810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6562D5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1BA71F1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20650" w:rsidRPr="00CA2754" w14:paraId="68E88B95" w14:textId="77777777" w:rsidTr="00821AF9">
        <w:trPr>
          <w:trHeight w:val="1105"/>
          <w:jc w:val="center"/>
        </w:trPr>
        <w:tc>
          <w:tcPr>
            <w:tcW w:w="357" w:type="dxa"/>
            <w:vMerge/>
            <w:tcBorders>
              <w:bottom w:val="single" w:sz="4" w:space="0" w:color="auto"/>
            </w:tcBorders>
          </w:tcPr>
          <w:p w14:paraId="773EF26F"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vAlign w:val="center"/>
          </w:tcPr>
          <w:p w14:paraId="44E782F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vAlign w:val="center"/>
          </w:tcPr>
          <w:p w14:paraId="0096F9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vAlign w:val="center"/>
          </w:tcPr>
          <w:p w14:paraId="3AE87B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3DFC22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3A290659"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52E5618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44DBE9D6"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vAlign w:val="center"/>
          </w:tcPr>
          <w:p w14:paraId="43A6968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FF58A5B" w14:textId="77777777" w:rsidTr="00821AF9">
        <w:trPr>
          <w:jc w:val="center"/>
        </w:trPr>
        <w:tc>
          <w:tcPr>
            <w:tcW w:w="357" w:type="dxa"/>
            <w:vAlign w:val="center"/>
          </w:tcPr>
          <w:p w14:paraId="3C3FC03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vAlign w:val="center"/>
          </w:tcPr>
          <w:p w14:paraId="74BE3687"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vAlign w:val="center"/>
          </w:tcPr>
          <w:p w14:paraId="403EC17E"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vAlign w:val="center"/>
          </w:tcPr>
          <w:p w14:paraId="4291E0B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vAlign w:val="center"/>
          </w:tcPr>
          <w:p w14:paraId="716642B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vAlign w:val="center"/>
          </w:tcPr>
          <w:p w14:paraId="7B1B3555"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vAlign w:val="center"/>
          </w:tcPr>
          <w:p w14:paraId="5DD9F4A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vAlign w:val="center"/>
          </w:tcPr>
          <w:p w14:paraId="0D8B0D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vAlign w:val="center"/>
          </w:tcPr>
          <w:p w14:paraId="2A984E03"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r w:rsidR="00D20650" w:rsidRPr="00CA2754" w14:paraId="29394BC5" w14:textId="77777777" w:rsidTr="00821AF9">
        <w:trPr>
          <w:jc w:val="center"/>
        </w:trPr>
        <w:tc>
          <w:tcPr>
            <w:tcW w:w="357" w:type="dxa"/>
          </w:tcPr>
          <w:p w14:paraId="79C9808C"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73" w:type="dxa"/>
          </w:tcPr>
          <w:p w14:paraId="4255839B"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440" w:type="dxa"/>
          </w:tcPr>
          <w:p w14:paraId="65A697D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00" w:type="dxa"/>
          </w:tcPr>
          <w:p w14:paraId="431B03D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16" w:type="dxa"/>
          </w:tcPr>
          <w:p w14:paraId="7E6F43EA"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842" w:type="dxa"/>
          </w:tcPr>
          <w:p w14:paraId="0D8D6F08"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34" w:type="dxa"/>
          </w:tcPr>
          <w:p w14:paraId="05E945AD"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1168" w:type="dxa"/>
          </w:tcPr>
          <w:p w14:paraId="6122A110"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c>
          <w:tcPr>
            <w:tcW w:w="675" w:type="dxa"/>
          </w:tcPr>
          <w:p w14:paraId="0889CAE4" w14:textId="77777777" w:rsidR="00D20650" w:rsidRPr="00CA2754" w:rsidRDefault="00D20650" w:rsidP="00DB4988">
            <w:pPr>
              <w:pStyle w:val="NormalWeb"/>
              <w:widowControl w:val="0"/>
              <w:spacing w:before="0" w:beforeAutospacing="0" w:after="0" w:afterAutospacing="0"/>
              <w:jc w:val="center"/>
              <w:rPr>
                <w:rFonts w:ascii="GHEA Grapalat" w:hAnsi="GHEA Grapalat"/>
                <w:sz w:val="20"/>
              </w:rPr>
            </w:pPr>
          </w:p>
        </w:tc>
      </w:tr>
    </w:tbl>
    <w:p w14:paraId="161C8E39" w14:textId="77777777" w:rsidR="00D20650" w:rsidRPr="00CA2754" w:rsidRDefault="00D20650" w:rsidP="00DB4988">
      <w:pPr>
        <w:widowControl w:val="0"/>
        <w:ind w:firstLine="375"/>
        <w:jc w:val="both"/>
        <w:rPr>
          <w:rFonts w:ascii="GHEA Grapalat" w:hAnsi="GHEA Grapalat" w:cs="Arial"/>
          <w:iCs/>
          <w:color w:val="000000"/>
          <w:lang w:val="en-US"/>
        </w:rPr>
      </w:pPr>
    </w:p>
    <w:p w14:paraId="6088E963" w14:textId="77777777" w:rsidR="00D20650" w:rsidRPr="00AD29CE" w:rsidRDefault="00D20650" w:rsidP="00DB4988">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20650" w:rsidRPr="00AD29CE" w14:paraId="5AB7C1E6" w14:textId="77777777" w:rsidTr="00821AF9">
        <w:trPr>
          <w:trHeight w:val="266"/>
          <w:tblCellSpacing w:w="7" w:type="dxa"/>
          <w:jc w:val="center"/>
        </w:trPr>
        <w:tc>
          <w:tcPr>
            <w:tcW w:w="0" w:type="auto"/>
            <w:vAlign w:val="center"/>
          </w:tcPr>
          <w:p w14:paraId="7F6E5C2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47D1E7D5"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20650" w:rsidRPr="00AD29CE" w14:paraId="7B28E6C4" w14:textId="77777777" w:rsidTr="00821AF9">
        <w:trPr>
          <w:trHeight w:val="473"/>
          <w:tblCellSpacing w:w="7" w:type="dxa"/>
          <w:jc w:val="center"/>
        </w:trPr>
        <w:tc>
          <w:tcPr>
            <w:tcW w:w="0" w:type="auto"/>
            <w:vAlign w:val="center"/>
          </w:tcPr>
          <w:p w14:paraId="5696877E"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67D8DF09"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5F15C8D"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17783F81"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20650" w:rsidRPr="00AD29CE" w14:paraId="2C68815A" w14:textId="77777777" w:rsidTr="00821AF9">
        <w:trPr>
          <w:trHeight w:val="503"/>
          <w:tblCellSpacing w:w="7" w:type="dxa"/>
          <w:jc w:val="center"/>
        </w:trPr>
        <w:tc>
          <w:tcPr>
            <w:tcW w:w="0" w:type="auto"/>
            <w:vAlign w:val="center"/>
          </w:tcPr>
          <w:p w14:paraId="6B29E22A" w14:textId="77777777" w:rsidR="00D20650" w:rsidRPr="00AD29CE" w:rsidRDefault="00D20650" w:rsidP="00DB4988">
            <w:pPr>
              <w:widowControl w:val="0"/>
              <w:jc w:val="center"/>
              <w:rPr>
                <w:rFonts w:ascii="GHEA Grapalat" w:hAnsi="GHEA Grapalat"/>
                <w:iCs/>
              </w:rPr>
            </w:pPr>
            <w:r w:rsidRPr="00AD29CE">
              <w:rPr>
                <w:rFonts w:ascii="GHEA Grapalat" w:hAnsi="GHEA Grapalat"/>
              </w:rPr>
              <w:t xml:space="preserve">___________________________ </w:t>
            </w:r>
          </w:p>
          <w:p w14:paraId="40D653ED"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95E8FDF" w14:textId="77777777" w:rsidR="00D20650" w:rsidRPr="00AD29CE" w:rsidRDefault="00D20650" w:rsidP="00DB4988">
            <w:pPr>
              <w:widowControl w:val="0"/>
              <w:jc w:val="center"/>
              <w:rPr>
                <w:rFonts w:ascii="GHEA Grapalat" w:hAnsi="GHEA Grapalat"/>
                <w:iCs/>
              </w:rPr>
            </w:pPr>
            <w:r w:rsidRPr="00AD29CE">
              <w:rPr>
                <w:rFonts w:ascii="GHEA Grapalat" w:hAnsi="GHEA Grapalat"/>
              </w:rPr>
              <w:t>___________________________</w:t>
            </w:r>
          </w:p>
          <w:p w14:paraId="3BC269FA" w14:textId="77777777" w:rsidR="00D20650" w:rsidRPr="00CA2754" w:rsidRDefault="00D20650" w:rsidP="00DB4988">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20650" w:rsidRPr="00AD29CE" w14:paraId="38EF6F89" w14:textId="77777777" w:rsidTr="00821AF9">
        <w:trPr>
          <w:trHeight w:val="281"/>
          <w:tblCellSpacing w:w="7" w:type="dxa"/>
          <w:jc w:val="center"/>
        </w:trPr>
        <w:tc>
          <w:tcPr>
            <w:tcW w:w="0" w:type="auto"/>
            <w:vAlign w:val="center"/>
          </w:tcPr>
          <w:p w14:paraId="403711E4"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BB63A83" w14:textId="77777777" w:rsidR="00D20650" w:rsidRPr="00AD29CE" w:rsidRDefault="00D20650" w:rsidP="00DB4988">
            <w:pPr>
              <w:widowControl w:val="0"/>
              <w:jc w:val="center"/>
              <w:rPr>
                <w:rFonts w:ascii="GHEA Grapalat" w:hAnsi="GHEA Grapalat"/>
                <w:iCs/>
                <w:color w:val="000000"/>
              </w:rPr>
            </w:pPr>
            <w:r w:rsidRPr="00AD29CE">
              <w:rPr>
                <w:rFonts w:ascii="GHEA Grapalat" w:hAnsi="GHEA Grapalat"/>
                <w:color w:val="000000"/>
              </w:rPr>
              <w:t>М. П.</w:t>
            </w:r>
          </w:p>
        </w:tc>
      </w:tr>
    </w:tbl>
    <w:p w14:paraId="54969A3C" w14:textId="77777777" w:rsidR="00D20650" w:rsidRPr="00AD29CE" w:rsidRDefault="00D20650" w:rsidP="00DB4988">
      <w:pPr>
        <w:widowControl w:val="0"/>
        <w:autoSpaceDE w:val="0"/>
        <w:autoSpaceDN w:val="0"/>
        <w:adjustRightInd w:val="0"/>
        <w:jc w:val="right"/>
        <w:rPr>
          <w:rFonts w:ascii="GHEA Grapalat" w:hAnsi="GHEA Grapalat" w:cs="TimesArmenianPSMT"/>
        </w:rPr>
      </w:pPr>
    </w:p>
    <w:p w14:paraId="30A7C3DE" w14:textId="77777777" w:rsidR="00D20650" w:rsidRDefault="00D20650" w:rsidP="00DB4988">
      <w:pPr>
        <w:rPr>
          <w:rFonts w:ascii="GHEA Grapalat" w:hAnsi="GHEA Grapalat"/>
        </w:rPr>
      </w:pPr>
      <w:r>
        <w:rPr>
          <w:rFonts w:ascii="GHEA Grapalat" w:hAnsi="GHEA Grapalat"/>
        </w:rPr>
        <w:lastRenderedPageBreak/>
        <w:br w:type="page"/>
      </w:r>
    </w:p>
    <w:p w14:paraId="2F11EDD9"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5DDE5B46" w14:textId="77777777" w:rsidR="00D20650" w:rsidRPr="00AD29CE" w:rsidRDefault="00D20650" w:rsidP="00DB4988">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660642C" w14:textId="77777777" w:rsidR="00D20650" w:rsidRPr="00AD29CE" w:rsidRDefault="00D20650" w:rsidP="00DB4988">
      <w:pPr>
        <w:widowControl w:val="0"/>
        <w:rPr>
          <w:rFonts w:ascii="GHEA Grapalat" w:hAnsi="GHEA Grapalat"/>
        </w:rPr>
      </w:pPr>
    </w:p>
    <w:p w14:paraId="2AEFBA5C" w14:textId="77777777" w:rsidR="00D20650" w:rsidRPr="00565EAA" w:rsidRDefault="00D20650" w:rsidP="00DB4988">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9CD351C" w14:textId="77777777" w:rsidR="00D20650" w:rsidRPr="00007AA4" w:rsidRDefault="00D20650" w:rsidP="00DB4988">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07B5D45" w14:textId="77777777" w:rsidR="00D20650" w:rsidRPr="00F65D1E" w:rsidRDefault="00D20650" w:rsidP="00DB4988">
      <w:pPr>
        <w:widowControl w:val="0"/>
        <w:tabs>
          <w:tab w:val="left" w:pos="360"/>
          <w:tab w:val="left" w:pos="540"/>
          <w:tab w:val="left" w:pos="2250"/>
        </w:tabs>
        <w:jc w:val="center"/>
        <w:rPr>
          <w:rFonts w:ascii="GHEA Grapalat" w:hAnsi="GHEA Grapalat" w:cs="Sylfaen"/>
          <w:bCs/>
        </w:rPr>
      </w:pPr>
    </w:p>
    <w:p w14:paraId="77B601B2" w14:textId="77777777" w:rsidR="00D20650" w:rsidRPr="005A78CD" w:rsidRDefault="00D20650" w:rsidP="00DB498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C6BFD81" w14:textId="77777777" w:rsidR="00D20650" w:rsidRPr="0096584B" w:rsidRDefault="00D20650" w:rsidP="00DB4988">
      <w:pPr>
        <w:widowControl w:val="0"/>
        <w:ind w:left="7371" w:hanging="141"/>
        <w:jc w:val="both"/>
        <w:rPr>
          <w:rFonts w:ascii="GHEA Grapalat" w:hAnsi="GHEA Grapalat"/>
          <w:sz w:val="16"/>
        </w:rPr>
      </w:pPr>
      <w:r w:rsidRPr="00A979AE">
        <w:rPr>
          <w:rFonts w:ascii="GHEA Grapalat" w:hAnsi="GHEA Grapalat"/>
          <w:sz w:val="16"/>
        </w:rPr>
        <w:t>номер договора</w:t>
      </w:r>
    </w:p>
    <w:p w14:paraId="75E910CE" w14:textId="77777777" w:rsidR="00D20650" w:rsidRPr="00C7119C" w:rsidRDefault="00D20650" w:rsidP="00DB498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936B1F7" w14:textId="77777777" w:rsidR="00D20650" w:rsidRPr="005A78CD" w:rsidRDefault="00D20650" w:rsidP="00DB4988">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55FF6A" w14:textId="77777777" w:rsidR="00D20650" w:rsidRPr="0096584B" w:rsidRDefault="00D20650" w:rsidP="00DB498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8343F35" w14:textId="77777777" w:rsidR="00D20650" w:rsidRPr="00A979AE" w:rsidRDefault="00D20650" w:rsidP="00DB4988">
      <w:pPr>
        <w:widowControl w:val="0"/>
        <w:ind w:left="3544" w:right="-360"/>
        <w:jc w:val="both"/>
        <w:rPr>
          <w:rFonts w:ascii="GHEA Grapalat" w:hAnsi="GHEA Grapalat"/>
          <w:sz w:val="16"/>
        </w:rPr>
      </w:pPr>
      <w:r w:rsidRPr="00410F7A">
        <w:rPr>
          <w:rFonts w:ascii="GHEA Grapalat" w:hAnsi="GHEA Grapalat"/>
          <w:sz w:val="16"/>
        </w:rPr>
        <w:t>имя Исполнителя</w:t>
      </w:r>
    </w:p>
    <w:p w14:paraId="5769827C" w14:textId="77777777" w:rsidR="00D20650" w:rsidRPr="00E467E3" w:rsidRDefault="00D20650" w:rsidP="00DB4988">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20650" w:rsidRPr="00AD29CE" w14:paraId="2529395B" w14:textId="77777777" w:rsidTr="00821AF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5BFABAA" w14:textId="77777777" w:rsidR="00D20650" w:rsidRPr="00AD29CE" w:rsidRDefault="00D20650" w:rsidP="00DB4988">
            <w:pPr>
              <w:widowControl w:val="0"/>
              <w:jc w:val="center"/>
              <w:rPr>
                <w:rFonts w:ascii="GHEA Grapalat" w:hAnsi="GHEA Grapalat" w:cs="Sylfaen"/>
                <w:bCs/>
              </w:rPr>
            </w:pPr>
            <w:r w:rsidRPr="00AD29CE">
              <w:rPr>
                <w:rFonts w:ascii="GHEA Grapalat" w:hAnsi="GHEA Grapalat"/>
              </w:rPr>
              <w:t>Услуги</w:t>
            </w:r>
          </w:p>
        </w:tc>
      </w:tr>
      <w:tr w:rsidR="00D20650" w:rsidRPr="00AD29CE" w14:paraId="53E3AEB2"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98A0C0F" w14:textId="77777777" w:rsidR="00D20650" w:rsidRPr="00AD29CE" w:rsidRDefault="00D20650" w:rsidP="00DB4988">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FD7788" w14:textId="77777777" w:rsidR="00D20650" w:rsidRPr="00AD29CE" w:rsidRDefault="00D20650" w:rsidP="00DB4988">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9DFA5AD" w14:textId="77777777" w:rsidR="00D20650" w:rsidRPr="00AD29CE" w:rsidRDefault="00D20650" w:rsidP="00DB4988">
            <w:pPr>
              <w:widowControl w:val="0"/>
              <w:jc w:val="center"/>
              <w:rPr>
                <w:rFonts w:ascii="GHEA Grapalat" w:hAnsi="GHEA Grapalat"/>
              </w:rPr>
            </w:pPr>
            <w:r w:rsidRPr="00AD29CE">
              <w:rPr>
                <w:rFonts w:ascii="GHEA Grapalat" w:hAnsi="GHEA Grapalat"/>
              </w:rPr>
              <w:t>объем (фактический)</w:t>
            </w:r>
          </w:p>
        </w:tc>
      </w:tr>
      <w:tr w:rsidR="00D20650" w:rsidRPr="00AD29CE" w14:paraId="6EC0211A"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0B1BC20"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D8B132F"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B6BB9B4" w14:textId="77777777" w:rsidR="00D20650" w:rsidRPr="00AD29CE" w:rsidRDefault="00D20650" w:rsidP="00DB4988">
            <w:pPr>
              <w:widowControl w:val="0"/>
              <w:rPr>
                <w:rFonts w:ascii="GHEA Grapalat" w:hAnsi="GHEA Grapalat" w:cs="Sylfaen"/>
              </w:rPr>
            </w:pPr>
          </w:p>
        </w:tc>
      </w:tr>
      <w:tr w:rsidR="00D20650" w:rsidRPr="00AD29CE" w14:paraId="0574CC78" w14:textId="77777777" w:rsidTr="00821AF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C2E63E" w14:textId="77777777" w:rsidR="00D20650" w:rsidRPr="00AD29CE" w:rsidRDefault="00D20650" w:rsidP="00DB4988">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F07C5D8" w14:textId="77777777" w:rsidR="00D20650" w:rsidRPr="00AD29CE" w:rsidRDefault="00D20650" w:rsidP="00DB4988">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83DC9D5" w14:textId="77777777" w:rsidR="00D20650" w:rsidRPr="00AD29CE" w:rsidRDefault="00D20650" w:rsidP="00DB4988">
            <w:pPr>
              <w:widowControl w:val="0"/>
              <w:rPr>
                <w:rFonts w:ascii="GHEA Grapalat" w:hAnsi="GHEA Grapalat" w:cs="Sylfaen"/>
              </w:rPr>
            </w:pPr>
          </w:p>
        </w:tc>
      </w:tr>
    </w:tbl>
    <w:p w14:paraId="6CD4D422" w14:textId="77777777" w:rsidR="00D20650" w:rsidRPr="00AD29CE" w:rsidRDefault="00D20650" w:rsidP="00DB4988">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BDB1390" w14:textId="77777777" w:rsidR="00D20650" w:rsidRDefault="00D20650" w:rsidP="00DB4988">
      <w:pPr>
        <w:rPr>
          <w:rFonts w:ascii="GHEA Grapalat" w:hAnsi="GHEA Grapalat" w:cs="Sylfaen"/>
        </w:rPr>
      </w:pPr>
      <w:r>
        <w:rPr>
          <w:rFonts w:ascii="GHEA Grapalat" w:hAnsi="GHEA Grapalat" w:cs="Sylfaen"/>
        </w:rPr>
        <w:br w:type="page"/>
      </w:r>
    </w:p>
    <w:p w14:paraId="5E8A54DA" w14:textId="77777777" w:rsidR="00D20650" w:rsidRPr="00AD29CE" w:rsidRDefault="00D20650" w:rsidP="00DB4988">
      <w:pPr>
        <w:widowControl w:val="0"/>
        <w:jc w:val="center"/>
        <w:rPr>
          <w:rFonts w:ascii="GHEA Grapalat" w:hAnsi="GHEA Grapalat" w:cs="Sylfaen"/>
        </w:rPr>
      </w:pPr>
      <w:r w:rsidRPr="00AD29CE">
        <w:rPr>
          <w:rFonts w:ascii="GHEA Grapalat" w:hAnsi="GHEA Grapalat"/>
        </w:rPr>
        <w:lastRenderedPageBreak/>
        <w:t>СТОРОНЫ</w:t>
      </w:r>
    </w:p>
    <w:p w14:paraId="7BE60B5B" w14:textId="77777777" w:rsidR="00D20650" w:rsidRPr="00AD29CE" w:rsidRDefault="00D20650" w:rsidP="00DB4988">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5"/>
        <w:gridCol w:w="4745"/>
      </w:tblGrid>
      <w:tr w:rsidR="00D20650" w:rsidRPr="00AD29CE" w14:paraId="3D6606EF" w14:textId="77777777" w:rsidTr="00821AF9">
        <w:tc>
          <w:tcPr>
            <w:tcW w:w="4785" w:type="dxa"/>
          </w:tcPr>
          <w:p w14:paraId="434E8BEF" w14:textId="77777777" w:rsidR="00D20650" w:rsidRPr="00AD29CE" w:rsidRDefault="00D20650" w:rsidP="00DB4988">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375B1CA0" w14:textId="77777777" w:rsidR="00D20650" w:rsidRPr="00AD29CE" w:rsidRDefault="00D20650" w:rsidP="00DB4988">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E24CC61" w14:textId="77777777" w:rsidR="00D20650" w:rsidRPr="00AD29CE" w:rsidRDefault="00D20650" w:rsidP="00DB4988">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34C158A4" w14:textId="77777777" w:rsidR="00D20650" w:rsidRPr="00AD29CE" w:rsidRDefault="00D20650" w:rsidP="00DB498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20650" w:rsidRPr="00AD29CE" w14:paraId="2C7D3785" w14:textId="77777777" w:rsidTr="00821AF9">
        <w:trPr>
          <w:tblCellSpacing w:w="7" w:type="dxa"/>
          <w:jc w:val="center"/>
        </w:trPr>
        <w:tc>
          <w:tcPr>
            <w:tcW w:w="0" w:type="auto"/>
            <w:vAlign w:val="center"/>
          </w:tcPr>
          <w:p w14:paraId="78725647"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564E5AA"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ACB9EF9"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09E85BC"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20650" w:rsidRPr="00AD29CE" w14:paraId="5D9B09E3" w14:textId="77777777" w:rsidTr="00821AF9">
        <w:trPr>
          <w:tblCellSpacing w:w="7" w:type="dxa"/>
          <w:jc w:val="center"/>
        </w:trPr>
        <w:tc>
          <w:tcPr>
            <w:tcW w:w="0" w:type="auto"/>
            <w:vAlign w:val="center"/>
          </w:tcPr>
          <w:p w14:paraId="5AC7A1F6"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79D407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26C011B8" w14:textId="77777777" w:rsidR="00D20650" w:rsidRPr="00AD29CE" w:rsidRDefault="00D20650" w:rsidP="00DB498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174818F" w14:textId="77777777" w:rsidR="00D20650" w:rsidRPr="00114F34" w:rsidRDefault="00D20650" w:rsidP="00DB4988">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20650" w:rsidRPr="00AD29CE" w14:paraId="096C4AC2" w14:textId="77777777" w:rsidTr="00821AF9">
        <w:trPr>
          <w:tblCellSpacing w:w="7" w:type="dxa"/>
          <w:jc w:val="center"/>
        </w:trPr>
        <w:tc>
          <w:tcPr>
            <w:tcW w:w="0" w:type="auto"/>
            <w:vAlign w:val="center"/>
          </w:tcPr>
          <w:p w14:paraId="1FD7397C" w14:textId="77777777" w:rsidR="00D20650" w:rsidRPr="00AD29CE" w:rsidRDefault="00D20650" w:rsidP="00DB4988">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1EC512BB" w14:textId="77777777" w:rsidR="00D20650" w:rsidRPr="00AD29CE" w:rsidRDefault="00D20650" w:rsidP="00DB4988">
            <w:pPr>
              <w:widowControl w:val="0"/>
              <w:rPr>
                <w:rFonts w:ascii="GHEA Grapalat" w:hAnsi="GHEA Grapalat" w:cs="GHEA Grapalat"/>
                <w:color w:val="000000"/>
              </w:rPr>
            </w:pPr>
          </w:p>
        </w:tc>
      </w:tr>
    </w:tbl>
    <w:p w14:paraId="1A7C9825" w14:textId="77777777" w:rsidR="00D20650" w:rsidRPr="00AD29CE" w:rsidRDefault="00D20650" w:rsidP="00DB4988">
      <w:pPr>
        <w:widowControl w:val="0"/>
        <w:ind w:left="-142" w:firstLine="142"/>
        <w:jc w:val="center"/>
        <w:rPr>
          <w:rFonts w:ascii="GHEA Grapalat" w:hAnsi="GHEA Grapalat" w:cs="Sylfaen"/>
          <w:b/>
        </w:rPr>
      </w:pPr>
    </w:p>
    <w:p w14:paraId="38E5889A" w14:textId="77777777" w:rsidR="00D20650" w:rsidRPr="00AD29CE" w:rsidRDefault="00D20650" w:rsidP="00DB4988">
      <w:pPr>
        <w:pStyle w:val="norm"/>
        <w:widowControl w:val="0"/>
        <w:spacing w:line="240" w:lineRule="auto"/>
        <w:ind w:firstLine="284"/>
        <w:jc w:val="center"/>
        <w:rPr>
          <w:rFonts w:ascii="GHEA Grapalat" w:hAnsi="GHEA Grapalat"/>
          <w:b/>
          <w:sz w:val="24"/>
          <w:szCs w:val="24"/>
        </w:rPr>
      </w:pPr>
    </w:p>
    <w:p w14:paraId="58B64885" w14:textId="77777777" w:rsidR="00D20650" w:rsidRDefault="00D20650" w:rsidP="00DB4988">
      <w:pPr>
        <w:rPr>
          <w:ins w:id="19" w:author="Inesa Kocharyan" w:date="2025-02-07T11:40:00Z"/>
          <w:rFonts w:ascii="GHEA Grapalat" w:hAnsi="GHEA Grapalat"/>
          <w:i/>
          <w:lang w:val="en-US"/>
        </w:rPr>
      </w:pPr>
      <w:ins w:id="20" w:author="Inesa Kocharyan" w:date="2025-02-07T11:40:00Z">
        <w:r>
          <w:rPr>
            <w:rFonts w:ascii="GHEA Grapalat" w:hAnsi="GHEA Grapalat"/>
            <w:i/>
            <w:lang w:val="en-US"/>
          </w:rPr>
          <w:br w:type="page"/>
        </w:r>
      </w:ins>
    </w:p>
    <w:p w14:paraId="64090895"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lastRenderedPageBreak/>
        <w:t>Приложение № 4</w:t>
      </w:r>
    </w:p>
    <w:p w14:paraId="499B160B" w14:textId="77777777" w:rsidR="00D20650" w:rsidRPr="00A33C34" w:rsidRDefault="00D20650" w:rsidP="00DB4988">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5DA97CA3" w14:textId="77777777" w:rsidR="00D20650" w:rsidRPr="00A33C34" w:rsidRDefault="00D20650" w:rsidP="00DB4988">
      <w:pPr>
        <w:jc w:val="center"/>
        <w:rPr>
          <w:rFonts w:ascii="GHEA Grapalat" w:hAnsi="GHEA Grapalat" w:cs="GHEA Grapalat"/>
        </w:rPr>
      </w:pPr>
    </w:p>
    <w:p w14:paraId="4A1F4E7C" w14:textId="77777777" w:rsidR="00D20650" w:rsidRPr="00A33C34" w:rsidRDefault="00D20650" w:rsidP="00DB4988">
      <w:pPr>
        <w:jc w:val="center"/>
        <w:rPr>
          <w:rFonts w:ascii="GHEA Grapalat" w:hAnsi="GHEA Grapalat" w:cs="GHEA Grapalat"/>
        </w:rPr>
      </w:pPr>
      <w:r w:rsidRPr="00A33C34">
        <w:rPr>
          <w:rFonts w:ascii="GHEA Grapalat" w:hAnsi="GHEA Grapalat" w:cs="GHEA Grapalat"/>
        </w:rPr>
        <w:t>УВЕДОМЛЕНИЕ</w:t>
      </w:r>
    </w:p>
    <w:p w14:paraId="2E12B9A6" w14:textId="77777777" w:rsidR="00D20650" w:rsidRPr="00A33C34" w:rsidRDefault="00D20650" w:rsidP="00DB4988">
      <w:pPr>
        <w:jc w:val="center"/>
        <w:rPr>
          <w:rFonts w:ascii="GHEA Grapalat" w:hAnsi="GHEA Grapalat" w:cs="GHEA Grapalat"/>
          <w:lang w:val="hy-AM"/>
        </w:rPr>
      </w:pPr>
    </w:p>
    <w:p w14:paraId="1F68DD8A" w14:textId="77777777" w:rsidR="00D20650" w:rsidRPr="00A33C34" w:rsidRDefault="00D20650" w:rsidP="00DB4988">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1507AE82" w14:textId="77777777" w:rsidR="00D20650" w:rsidRPr="00A33C34" w:rsidRDefault="00D20650" w:rsidP="00DB4988">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62BE6D9E" w14:textId="77777777" w:rsidR="00D20650" w:rsidRPr="00A33C34" w:rsidRDefault="00D20650" w:rsidP="00DB4988">
      <w:pPr>
        <w:rPr>
          <w:rFonts w:ascii="GHEA Grapalat" w:hAnsi="GHEA Grapalat"/>
          <w:vertAlign w:val="superscript"/>
          <w:lang w:val="es-ES"/>
        </w:rPr>
      </w:pPr>
    </w:p>
    <w:p w14:paraId="3E802FAC" w14:textId="77777777" w:rsidR="00D20650" w:rsidRPr="00A33C34" w:rsidRDefault="00D20650" w:rsidP="002B2DFE">
      <w:pPr>
        <w:pStyle w:val="ListParagraph"/>
        <w:numPr>
          <w:ilvl w:val="0"/>
          <w:numId w:val="10"/>
        </w:numPr>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6B1BB31" w14:textId="77777777" w:rsidR="00D20650" w:rsidRPr="00A33C34" w:rsidRDefault="00D20650" w:rsidP="00DB4988">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B671B3E" w14:textId="77777777" w:rsidR="00D20650" w:rsidRPr="00A33C34" w:rsidRDefault="00D20650" w:rsidP="00DB4988">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3D8D0E90" w14:textId="77777777" w:rsidR="00D20650" w:rsidRPr="00A33C34" w:rsidRDefault="00D20650" w:rsidP="00DB4988">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77479A9" w14:textId="77777777" w:rsidR="00D20650" w:rsidRPr="00A33C34" w:rsidRDefault="00D20650" w:rsidP="00DB4988">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A6C2FF1" w14:textId="77777777" w:rsidR="00D20650" w:rsidRPr="00A33C34" w:rsidRDefault="00D20650" w:rsidP="00DB4988">
      <w:pPr>
        <w:rPr>
          <w:rFonts w:ascii="GHEA Grapalat" w:hAnsi="GHEA Grapalat" w:cs="Sylfaen"/>
          <w:sz w:val="20"/>
          <w:szCs w:val="20"/>
          <w:lang w:val="es-ES"/>
        </w:rPr>
      </w:pPr>
    </w:p>
    <w:p w14:paraId="237831CE" w14:textId="77777777" w:rsidR="00D20650" w:rsidRPr="00A33C34" w:rsidRDefault="00D20650" w:rsidP="002B2DFE">
      <w:pPr>
        <w:pStyle w:val="ListParagraph"/>
        <w:numPr>
          <w:ilvl w:val="0"/>
          <w:numId w:val="10"/>
        </w:numPr>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551B6C0C" w14:textId="77777777" w:rsidR="00D20650" w:rsidRPr="00A33C34" w:rsidRDefault="00D20650" w:rsidP="00DB4988">
      <w:pPr>
        <w:jc w:val="center"/>
        <w:rPr>
          <w:rFonts w:ascii="GHEA Grapalat" w:hAnsi="GHEA Grapalat" w:cs="GHEA Grapalat"/>
          <w:lang w:val="es-ES"/>
        </w:rPr>
      </w:pPr>
    </w:p>
    <w:p w14:paraId="180CFBC0" w14:textId="77777777" w:rsidR="00D20650" w:rsidRPr="00A33C34" w:rsidRDefault="00D20650" w:rsidP="00DB4988">
      <w:pPr>
        <w:ind w:firstLine="709"/>
        <w:rPr>
          <w:lang w:val="es-ES"/>
        </w:rPr>
      </w:pPr>
    </w:p>
    <w:p w14:paraId="4522C419" w14:textId="77777777" w:rsidR="00D20650" w:rsidRPr="00A33C34" w:rsidRDefault="00D20650" w:rsidP="00DB4988">
      <w:pPr>
        <w:ind w:firstLine="709"/>
        <w:rPr>
          <w:lang w:val="es-ES"/>
        </w:rPr>
      </w:pPr>
    </w:p>
    <w:p w14:paraId="61C9DAA2" w14:textId="77777777" w:rsidR="00D20650" w:rsidRPr="00A33C34" w:rsidRDefault="00D20650" w:rsidP="00DB4988">
      <w:pPr>
        <w:ind w:firstLine="709"/>
        <w:rPr>
          <w:lang w:val="es-ES"/>
        </w:rPr>
      </w:pPr>
    </w:p>
    <w:p w14:paraId="17D553BE" w14:textId="77777777" w:rsidR="00D20650" w:rsidRPr="00A33C34" w:rsidRDefault="00D20650" w:rsidP="00DB4988">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6DFA6029" w14:textId="77777777" w:rsidR="00D20650" w:rsidRPr="00A33C34" w:rsidRDefault="00D20650" w:rsidP="00DB4988">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3947F151" w14:textId="77777777" w:rsidR="00D20650" w:rsidRPr="00A33C34" w:rsidRDefault="00D20650" w:rsidP="00DB4988">
      <w:pPr>
        <w:jc w:val="right"/>
        <w:rPr>
          <w:rFonts w:ascii="GHEA Grapalat" w:hAnsi="GHEA Grapalat"/>
          <w:sz w:val="20"/>
          <w:lang w:val="hy-AM"/>
        </w:rPr>
      </w:pPr>
      <w:r w:rsidRPr="00A33C34">
        <w:rPr>
          <w:rFonts w:ascii="GHEA Grapalat" w:hAnsi="GHEA Grapalat"/>
          <w:sz w:val="20"/>
          <w:lang w:val="hy-AM"/>
        </w:rPr>
        <w:t xml:space="preserve">    </w:t>
      </w:r>
    </w:p>
    <w:p w14:paraId="180183F9"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0D30AF3E" w14:textId="77777777" w:rsidR="00D20650" w:rsidRPr="00A33C34" w:rsidRDefault="00D20650" w:rsidP="00DB4988">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FBF9173" w14:textId="77777777" w:rsidR="00D20650" w:rsidRPr="00A33C34" w:rsidRDefault="00D20650" w:rsidP="00DB4988">
      <w:pPr>
        <w:jc w:val="center"/>
        <w:rPr>
          <w:rFonts w:ascii="GHEA Grapalat" w:hAnsi="GHEA Grapalat" w:cs="Sylfaen"/>
          <w:sz w:val="16"/>
          <w:szCs w:val="16"/>
          <w:lang w:val="es-ES"/>
        </w:rPr>
      </w:pPr>
    </w:p>
    <w:p w14:paraId="133BBDE6" w14:textId="77777777" w:rsidR="00D20650" w:rsidRPr="00A33C34" w:rsidRDefault="00D20650" w:rsidP="00DB4988">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265056BB" w14:textId="77777777" w:rsidR="00A776CA" w:rsidRDefault="00A776CA" w:rsidP="00DB4988"/>
    <w:sectPr w:rsidR="00A776CA" w:rsidSect="00D2065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606EC" w14:textId="77777777" w:rsidR="00465934" w:rsidRDefault="00465934" w:rsidP="00D20650">
      <w:r>
        <w:separator/>
      </w:r>
    </w:p>
  </w:endnote>
  <w:endnote w:type="continuationSeparator" w:id="0">
    <w:p w14:paraId="45DA2169" w14:textId="77777777" w:rsidR="00465934" w:rsidRDefault="00465934" w:rsidP="00D20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Unicode">
    <w:altName w:val="Arial"/>
    <w:charset w:val="CC"/>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40F1FB61" w14:textId="77777777" w:rsidR="00821AF9" w:rsidRPr="00305BEC" w:rsidRDefault="00821AF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00E3B">
          <w:rPr>
            <w:rFonts w:ascii="GHEA Grapalat" w:hAnsi="GHEA Grapalat"/>
            <w:noProof/>
            <w:sz w:val="24"/>
            <w:szCs w:val="24"/>
          </w:rPr>
          <w:t>50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CAC19" w14:textId="77777777" w:rsidR="00465934" w:rsidRDefault="00465934" w:rsidP="00D20650">
      <w:r>
        <w:separator/>
      </w:r>
    </w:p>
  </w:footnote>
  <w:footnote w:type="continuationSeparator" w:id="0">
    <w:p w14:paraId="7D3E8A55" w14:textId="77777777" w:rsidR="00465934" w:rsidRDefault="00465934" w:rsidP="00D20650">
      <w:r>
        <w:continuationSeparator/>
      </w:r>
    </w:p>
  </w:footnote>
  <w:footnote w:id="1">
    <w:p w14:paraId="75F0E137" w14:textId="77777777" w:rsidR="00821AF9" w:rsidRPr="00ED3BA4" w:rsidRDefault="00821AF9" w:rsidP="00D206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6A2E8A19" w14:textId="77777777" w:rsidR="00821AF9" w:rsidRDefault="00821AF9" w:rsidP="00D20650">
      <w:pPr>
        <w:pStyle w:val="FootnoteText"/>
        <w:jc w:val="both"/>
        <w:rPr>
          <w:rFonts w:asciiTheme="minorHAnsi" w:hAnsiTheme="minorHAnsi"/>
        </w:rPr>
      </w:pPr>
    </w:p>
    <w:p w14:paraId="1674D6CC" w14:textId="77777777" w:rsidR="00821AF9" w:rsidRPr="004D0297" w:rsidRDefault="00821AF9" w:rsidP="00D20650">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1B61114D"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75E16B7F" w14:textId="77777777" w:rsidR="00821AF9" w:rsidRPr="004D0297" w:rsidRDefault="00821AF9" w:rsidP="00D20650">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3E5CDA3" w14:textId="77777777" w:rsidR="00821AF9" w:rsidRPr="004D0297" w:rsidRDefault="00821AF9" w:rsidP="00D20650">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020ED2A4" w14:textId="77777777" w:rsidR="00821AF9" w:rsidRPr="004D0297" w:rsidRDefault="00821AF9" w:rsidP="00D20650">
      <w:pPr>
        <w:pStyle w:val="FootnoteText"/>
      </w:pPr>
    </w:p>
  </w:footnote>
  <w:footnote w:id="3">
    <w:p w14:paraId="17C31703" w14:textId="77777777" w:rsidR="00821AF9" w:rsidRPr="00FE2AA4" w:rsidRDefault="00821AF9" w:rsidP="00D206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27FCDBB9" w14:textId="77777777" w:rsidR="00821AF9" w:rsidRPr="009D0F48" w:rsidRDefault="00821AF9" w:rsidP="00D20650">
      <w:pPr>
        <w:pStyle w:val="FootnoteText"/>
        <w:jc w:val="both"/>
        <w:rPr>
          <w:rFonts w:ascii="GHEA Grapalat" w:hAnsi="GHEA Grapalat"/>
          <w:i/>
          <w:sz w:val="18"/>
          <w:szCs w:val="18"/>
        </w:rPr>
      </w:pPr>
      <w:r w:rsidRPr="00232AD5">
        <w:rPr>
          <w:rFonts w:ascii="GHEA Grapalat" w:hAnsi="GHEA Grapalat"/>
          <w:i/>
          <w:sz w:val="28"/>
          <w:szCs w:val="28"/>
        </w:rPr>
        <w:t xml:space="preserve"> </w:t>
      </w:r>
      <w:r w:rsidRPr="00232AD5">
        <w:rPr>
          <w:rFonts w:ascii="GHEA Grapalat" w:hAnsi="GHEA Grapalat"/>
          <w:i/>
          <w:sz w:val="28"/>
          <w:szCs w:val="2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A85FE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17F9575" w14:textId="77777777" w:rsidR="00821AF9" w:rsidRPr="009D0F48" w:rsidRDefault="00821AF9" w:rsidP="00D20650">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4695AA3B" w14:textId="77777777" w:rsidR="00821AF9" w:rsidRPr="00503411" w:rsidRDefault="00821AF9" w:rsidP="00D20650">
      <w:pPr>
        <w:pStyle w:val="FootnoteText"/>
        <w:jc w:val="both"/>
        <w:rPr>
          <w:rFonts w:ascii="GHEA Grapalat" w:hAnsi="GHEA Grapalat"/>
          <w:i/>
        </w:rPr>
      </w:pPr>
      <w:r w:rsidRPr="008339F3">
        <w:rPr>
          <w:rFonts w:ascii="GHEA Grapalat" w:hAnsi="GHEA Grapalat"/>
          <w:i/>
          <w:sz w:val="24"/>
          <w:szCs w:val="24"/>
          <w:vertAlign w:val="superscript"/>
        </w:rPr>
        <w:t>12</w:t>
      </w:r>
      <w:r w:rsidRPr="008339F3">
        <w:rPr>
          <w:rFonts w:ascii="GHEA Grapalat" w:hAnsi="GHEA Grapalat"/>
          <w:i/>
          <w:sz w:val="24"/>
          <w:szCs w:val="24"/>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p>
    <w:p w14:paraId="76B075AB" w14:textId="77777777" w:rsidR="00821AF9" w:rsidRPr="00DF0ADE" w:rsidDel="009A52DF" w:rsidRDefault="00821AF9" w:rsidP="00D20650">
      <w:pPr>
        <w:pStyle w:val="FootnoteText"/>
        <w:jc w:val="both"/>
        <w:rPr>
          <w:del w:id="10" w:author="Inesa Kocharyan" w:date="2025-03-19T20:02:00Z"/>
          <w:rFonts w:ascii="GHEA Grapalat" w:hAnsi="GHEA Grapalat" w:cs="Sylfaen"/>
          <w:i/>
          <w:sz w:val="16"/>
          <w:szCs w:val="16"/>
        </w:rPr>
      </w:pPr>
    </w:p>
  </w:footnote>
  <w:footnote w:id="5">
    <w:p w14:paraId="6A9F11F6" w14:textId="77777777" w:rsidR="00821AF9" w:rsidRPr="00511966" w:rsidRDefault="00821AF9" w:rsidP="00D20650">
      <w:pPr>
        <w:pStyle w:val="FootnoteText"/>
        <w:jc w:val="both"/>
        <w:rPr>
          <w:rFonts w:ascii="GHEA Grapalat" w:hAnsi="GHEA Grapalat"/>
          <w:i/>
        </w:rPr>
      </w:pPr>
      <w:r w:rsidRPr="008339F3">
        <w:rPr>
          <w:rStyle w:val="FootnoteReference"/>
          <w:sz w:val="28"/>
          <w:szCs w:val="28"/>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7380F97C" w14:textId="77777777" w:rsidR="00821AF9" w:rsidRPr="008E4439" w:rsidRDefault="00821AF9" w:rsidP="00D20650">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5EFF233" w14:textId="77777777" w:rsidR="00821AF9" w:rsidRPr="000811C1" w:rsidRDefault="00821AF9" w:rsidP="00D20650">
      <w:pPr>
        <w:pStyle w:val="FootnoteText"/>
        <w:rPr>
          <w:rFonts w:ascii="Sylfaen" w:hAnsi="Sylfaen"/>
          <w:sz w:val="18"/>
          <w:szCs w:val="18"/>
        </w:rPr>
      </w:pPr>
    </w:p>
  </w:footnote>
  <w:footnote w:id="7">
    <w:p w14:paraId="512B5496" w14:textId="77777777" w:rsidR="00821AF9" w:rsidRPr="00A31673" w:rsidRDefault="00821AF9" w:rsidP="00D206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5C56FFE8" w14:textId="77777777" w:rsidR="00821AF9" w:rsidRDefault="00821AF9" w:rsidP="00D20650">
      <w:pPr>
        <w:jc w:val="both"/>
      </w:pPr>
    </w:p>
    <w:p w14:paraId="10A43C07" w14:textId="77777777" w:rsidR="00821AF9" w:rsidRPr="008444F1" w:rsidRDefault="00821AF9" w:rsidP="00D20650">
      <w:pPr>
        <w:jc w:val="both"/>
        <w:rPr>
          <w:i/>
        </w:rPr>
      </w:pPr>
    </w:p>
    <w:p w14:paraId="079F9CBB" w14:textId="77777777" w:rsidR="00821AF9" w:rsidRPr="00B1013B" w:rsidRDefault="00821AF9" w:rsidP="00D20650">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14C70A7"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4</w:t>
      </w:r>
      <w:r w:rsidRPr="00B1013B">
        <w:rPr>
          <w:rFonts w:ascii="GHEA Grapalat" w:hAnsi="GHEA Grapalat"/>
          <w:i/>
          <w:sz w:val="20"/>
          <w:szCs w:val="20"/>
        </w:rPr>
        <w:t>";</w:t>
      </w:r>
    </w:p>
    <w:p w14:paraId="3C8A6B6B" w14:textId="77777777" w:rsidR="00821AF9" w:rsidRPr="00B1013B" w:rsidRDefault="00821AF9" w:rsidP="00D20650">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547BCEB" w14:textId="77777777" w:rsidR="00821AF9" w:rsidRDefault="00821AF9" w:rsidP="00D20650">
      <w:pPr>
        <w:jc w:val="both"/>
        <w:rPr>
          <w:rFonts w:ascii="GHEA Grapalat" w:hAnsi="GHEA Grapalat"/>
          <w:sz w:val="20"/>
          <w:szCs w:val="20"/>
          <w:lang w:val="af-ZA"/>
        </w:rPr>
      </w:pPr>
    </w:p>
    <w:p w14:paraId="4C273D11" w14:textId="77777777" w:rsidR="00821AF9" w:rsidRDefault="00821AF9" w:rsidP="00D20650">
      <w:pPr>
        <w:pStyle w:val="FootnoteText"/>
        <w:rPr>
          <w:rFonts w:asciiTheme="minorHAnsi" w:hAnsiTheme="minorHAnsi"/>
          <w:lang w:val="af-ZA"/>
        </w:rPr>
      </w:pPr>
    </w:p>
  </w:footnote>
  <w:footnote w:id="9">
    <w:p w14:paraId="185E89C6" w14:textId="77777777" w:rsidR="00821AF9" w:rsidRPr="00A25D1B"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14:paraId="592F388F" w14:textId="77777777" w:rsidR="00821AF9" w:rsidRPr="00DC619D" w:rsidRDefault="00821AF9" w:rsidP="00D20650">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0399A902" w14:textId="77777777" w:rsidR="00821AF9" w:rsidRPr="00D3436F" w:rsidRDefault="00821AF9" w:rsidP="00D20650">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38F56A26" w14:textId="77777777" w:rsidR="00821AF9" w:rsidRPr="00D3436F" w:rsidRDefault="00821AF9" w:rsidP="00D20650">
      <w:pPr>
        <w:pStyle w:val="FootnoteText"/>
        <w:rPr>
          <w:lang w:val="es-ES"/>
        </w:rPr>
      </w:pPr>
    </w:p>
  </w:footnote>
  <w:footnote w:id="12">
    <w:p w14:paraId="769215F8" w14:textId="77777777" w:rsidR="00821AF9" w:rsidRPr="00217344" w:rsidRDefault="00821AF9" w:rsidP="00D2065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031A2FB0" w14:textId="77777777" w:rsidR="001A58F9" w:rsidRPr="008842CE" w:rsidRDefault="001A58F9" w:rsidP="001A58F9">
      <w:pPr>
        <w:pStyle w:val="FootnoteText"/>
        <w:jc w:val="both"/>
      </w:pPr>
    </w:p>
  </w:footnote>
  <w:footnote w:id="14">
    <w:p w14:paraId="09C36BC7" w14:textId="77777777" w:rsidR="00821AF9" w:rsidRPr="00186B0B" w:rsidRDefault="00821AF9" w:rsidP="00D20650">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290A5E2D" w14:textId="77777777" w:rsidR="00821AF9" w:rsidRPr="00186B0B" w:rsidRDefault="00821AF9" w:rsidP="00D20650">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5">
    <w:p w14:paraId="0DCBB69F" w14:textId="77777777" w:rsidR="00821AF9" w:rsidRPr="00B86FB7" w:rsidRDefault="00821AF9" w:rsidP="00D20650">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5B29B62B" w14:textId="77777777" w:rsidR="00821AF9" w:rsidRPr="00B86FB7" w:rsidRDefault="00821AF9" w:rsidP="00D20650">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A3E899A" w14:textId="77777777" w:rsidR="00821AF9" w:rsidRPr="00EA7C34" w:rsidRDefault="00821AF9" w:rsidP="00D20650">
      <w:pPr>
        <w:pStyle w:val="FootnoteText"/>
        <w:rPr>
          <w:rFonts w:ascii="Sylfaen" w:hAnsi="Sylfaen"/>
        </w:rPr>
      </w:pPr>
    </w:p>
  </w:footnote>
  <w:footnote w:id="16">
    <w:p w14:paraId="7C31CE0E" w14:textId="77777777" w:rsidR="00821AF9" w:rsidRPr="006F5F33" w:rsidRDefault="00821AF9" w:rsidP="00D20650">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14:paraId="4B20B4D6" w14:textId="77777777" w:rsidR="00821AF9" w:rsidRPr="00615130" w:rsidRDefault="00821AF9" w:rsidP="00D20650">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0C644B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11470B8E"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6D930FB7" w14:textId="77777777" w:rsidR="00821AF9" w:rsidRPr="006F5F33" w:rsidRDefault="00821AF9" w:rsidP="00D20650">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21AF9" w:rsidRPr="00552B23" w14:paraId="6BC8714A" w14:textId="77777777" w:rsidTr="00821AF9">
        <w:tc>
          <w:tcPr>
            <w:tcW w:w="2631" w:type="dxa"/>
          </w:tcPr>
          <w:p w14:paraId="3DCEC41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40463DEA"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61C20862" w14:textId="77777777" w:rsidR="00821AF9" w:rsidRPr="00710CEC" w:rsidRDefault="00821AF9" w:rsidP="00821AF9">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21AF9" w:rsidRPr="00552B23" w14:paraId="35FBB45D" w14:textId="77777777" w:rsidTr="00821AF9">
        <w:tc>
          <w:tcPr>
            <w:tcW w:w="2631" w:type="dxa"/>
          </w:tcPr>
          <w:p w14:paraId="03AF0DF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6DB837D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F421A6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2A257A2" w14:textId="77777777" w:rsidTr="00821AF9">
        <w:tc>
          <w:tcPr>
            <w:tcW w:w="2631" w:type="dxa"/>
          </w:tcPr>
          <w:p w14:paraId="1443308D"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70AA3FC0"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4E5CA13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1DEAA389" w14:textId="77777777" w:rsidTr="00821AF9">
        <w:tc>
          <w:tcPr>
            <w:tcW w:w="2631" w:type="dxa"/>
          </w:tcPr>
          <w:p w14:paraId="3908BDB7"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1F62E37C"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2FBDC2E5"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r w:rsidR="00821AF9" w:rsidRPr="00552B23" w14:paraId="55BA6ED9" w14:textId="77777777" w:rsidTr="00821AF9">
        <w:tc>
          <w:tcPr>
            <w:tcW w:w="2631" w:type="dxa"/>
          </w:tcPr>
          <w:p w14:paraId="4D90782A"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1" w:type="dxa"/>
          </w:tcPr>
          <w:p w14:paraId="3A5EC258"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c>
          <w:tcPr>
            <w:tcW w:w="2632" w:type="dxa"/>
          </w:tcPr>
          <w:p w14:paraId="605270B3" w14:textId="77777777" w:rsidR="00821AF9" w:rsidRPr="00552B23" w:rsidRDefault="00821AF9" w:rsidP="00821AF9">
            <w:pPr>
              <w:pStyle w:val="NormalWeb"/>
              <w:spacing w:before="0" w:beforeAutospacing="0" w:after="0" w:afterAutospacing="0" w:line="360" w:lineRule="auto"/>
              <w:jc w:val="center"/>
              <w:rPr>
                <w:rFonts w:ascii="GHEA Grapalat" w:hAnsi="GHEA Grapalat"/>
                <w:i/>
                <w:sz w:val="16"/>
              </w:rPr>
            </w:pPr>
          </w:p>
        </w:tc>
      </w:tr>
    </w:tbl>
    <w:p w14:paraId="6C3B6348" w14:textId="77777777" w:rsidR="00821AF9" w:rsidRPr="00615130" w:rsidRDefault="00821AF9" w:rsidP="00D20650">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3D5CA2F0" w14:textId="77777777" w:rsidR="00821AF9" w:rsidRPr="00576D9C" w:rsidRDefault="00821AF9" w:rsidP="00D20650">
      <w:pPr>
        <w:pStyle w:val="FootnoteText"/>
        <w:jc w:val="both"/>
        <w:rPr>
          <w:rFonts w:ascii="GHEA Grapalat" w:hAnsi="GHEA Grapalat"/>
          <w:lang w:val="hy-AM"/>
        </w:rPr>
      </w:pPr>
    </w:p>
  </w:footnote>
  <w:footnote w:id="18">
    <w:p w14:paraId="25E3ACAD" w14:textId="77777777" w:rsidR="00821AF9" w:rsidRPr="006F5F33" w:rsidRDefault="00821AF9" w:rsidP="00D20650">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622019F6" w14:textId="77777777" w:rsidR="00821AF9" w:rsidRPr="006F5F33" w:rsidRDefault="00821AF9" w:rsidP="00D20650">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14:paraId="61462E6D" w14:textId="77777777" w:rsidR="00821AF9" w:rsidRPr="00CA2754" w:rsidRDefault="00821AF9" w:rsidP="00D20650">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C6FEF53" w14:textId="77777777" w:rsidR="00821AF9" w:rsidRPr="00CA2754" w:rsidRDefault="00821AF9" w:rsidP="00D20650">
      <w:pPr>
        <w:pStyle w:val="FootnoteText"/>
        <w:jc w:val="both"/>
        <w:rPr>
          <w:sz w:val="2"/>
          <w:szCs w:val="2"/>
        </w:rPr>
      </w:pPr>
    </w:p>
  </w:footnote>
  <w:footnote w:id="21">
    <w:p w14:paraId="4D3D3A4A" w14:textId="77777777" w:rsidR="00821AF9" w:rsidRPr="00CA2754" w:rsidRDefault="00821AF9" w:rsidP="00D20650">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55995"/>
    <w:multiLevelType w:val="multilevel"/>
    <w:tmpl w:val="DB56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8642F"/>
    <w:multiLevelType w:val="hybridMultilevel"/>
    <w:tmpl w:val="4600BF2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F3786"/>
    <w:multiLevelType w:val="hybridMultilevel"/>
    <w:tmpl w:val="82383D6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BC3829"/>
    <w:multiLevelType w:val="hybridMultilevel"/>
    <w:tmpl w:val="5FA46BF6"/>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33592"/>
    <w:multiLevelType w:val="hybridMultilevel"/>
    <w:tmpl w:val="B9B606F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4C488C"/>
    <w:multiLevelType w:val="multilevel"/>
    <w:tmpl w:val="E73C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7B5365"/>
    <w:multiLevelType w:val="hybridMultilevel"/>
    <w:tmpl w:val="3080E8E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4445BE"/>
    <w:multiLevelType w:val="hybridMultilevel"/>
    <w:tmpl w:val="5922DEA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D6A9B"/>
    <w:multiLevelType w:val="hybridMultilevel"/>
    <w:tmpl w:val="C65433FC"/>
    <w:lvl w:ilvl="0" w:tplc="7D62B49E">
      <w:start w:val="1"/>
      <w:numFmt w:val="decimal"/>
      <w:lvlText w:val="%1)"/>
      <w:lvlJc w:val="left"/>
      <w:pPr>
        <w:ind w:left="380" w:hanging="360"/>
      </w:pPr>
      <w:rPr>
        <w:rFonts w:cs="Arial" w:hint="default"/>
        <w:b/>
        <w:color w:val="000000"/>
        <w:sz w:val="20"/>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3" w15:restartNumberingAfterBreak="0">
    <w:nsid w:val="125D233A"/>
    <w:multiLevelType w:val="multilevel"/>
    <w:tmpl w:val="231AE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15526B"/>
    <w:multiLevelType w:val="hybridMultilevel"/>
    <w:tmpl w:val="4B904E1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A912AC"/>
    <w:multiLevelType w:val="hybridMultilevel"/>
    <w:tmpl w:val="0660F3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BDD2E97"/>
    <w:multiLevelType w:val="hybridMultilevel"/>
    <w:tmpl w:val="FD7E8816"/>
    <w:lvl w:ilvl="0" w:tplc="0409000F">
      <w:start w:val="1"/>
      <w:numFmt w:val="decimal"/>
      <w:lvlText w:val="%1."/>
      <w:lvlJc w:val="left"/>
      <w:pPr>
        <w:ind w:left="380" w:hanging="360"/>
      </w:pPr>
      <w:rPr>
        <w:rFonts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C06F5"/>
    <w:multiLevelType w:val="hybridMultilevel"/>
    <w:tmpl w:val="2D9C043C"/>
    <w:lvl w:ilvl="0" w:tplc="08090011">
      <w:start w:val="1"/>
      <w:numFmt w:val="decimal"/>
      <w:lvlText w:val="%1)"/>
      <w:lvlJc w:val="left"/>
      <w:pPr>
        <w:ind w:left="1428" w:hanging="360"/>
      </w:p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9" w15:restartNumberingAfterBreak="0">
    <w:nsid w:val="1DFC137B"/>
    <w:multiLevelType w:val="hybridMultilevel"/>
    <w:tmpl w:val="3034BE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2A7879"/>
    <w:multiLevelType w:val="multilevel"/>
    <w:tmpl w:val="F644479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FE4D67"/>
    <w:multiLevelType w:val="multilevel"/>
    <w:tmpl w:val="4C7A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8F7975"/>
    <w:multiLevelType w:val="hybridMultilevel"/>
    <w:tmpl w:val="9138866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8733BC"/>
    <w:multiLevelType w:val="multilevel"/>
    <w:tmpl w:val="C1C4236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A9269E3"/>
    <w:multiLevelType w:val="multilevel"/>
    <w:tmpl w:val="A7C2640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94388E"/>
    <w:multiLevelType w:val="hybridMultilevel"/>
    <w:tmpl w:val="B676605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22604E"/>
    <w:multiLevelType w:val="hybridMultilevel"/>
    <w:tmpl w:val="930A780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976CCF"/>
    <w:multiLevelType w:val="multilevel"/>
    <w:tmpl w:val="4318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E40BF5"/>
    <w:multiLevelType w:val="multilevel"/>
    <w:tmpl w:val="EDB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3B407F"/>
    <w:multiLevelType w:val="hybridMultilevel"/>
    <w:tmpl w:val="2C66B4A8"/>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D120BA"/>
    <w:multiLevelType w:val="hybridMultilevel"/>
    <w:tmpl w:val="A8DC7ECC"/>
    <w:lvl w:ilvl="0" w:tplc="037AAD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016711E"/>
    <w:multiLevelType w:val="multilevel"/>
    <w:tmpl w:val="B470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0CA73C0"/>
    <w:multiLevelType w:val="hybridMultilevel"/>
    <w:tmpl w:val="1AE04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FE1D71"/>
    <w:multiLevelType w:val="hybridMultilevel"/>
    <w:tmpl w:val="5EAEAD7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D06C4B"/>
    <w:multiLevelType w:val="multilevel"/>
    <w:tmpl w:val="AB86A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357F0226"/>
    <w:multiLevelType w:val="hybridMultilevel"/>
    <w:tmpl w:val="2B6422D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05050"/>
    <w:multiLevelType w:val="hybridMultilevel"/>
    <w:tmpl w:val="816C69B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914261"/>
    <w:multiLevelType w:val="hybridMultilevel"/>
    <w:tmpl w:val="89E2158C"/>
    <w:lvl w:ilvl="0" w:tplc="04090001">
      <w:start w:val="1"/>
      <w:numFmt w:val="bullet"/>
      <w:lvlText w:val=""/>
      <w:lvlJc w:val="left"/>
      <w:pPr>
        <w:ind w:left="736" w:hanging="360"/>
      </w:pPr>
      <w:rPr>
        <w:rFonts w:ascii="Symbol" w:hAnsi="Symbol"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9" w15:restartNumberingAfterBreak="0">
    <w:nsid w:val="3A0877B2"/>
    <w:multiLevelType w:val="hybridMultilevel"/>
    <w:tmpl w:val="6CB01858"/>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CC93DE1"/>
    <w:multiLevelType w:val="hybridMultilevel"/>
    <w:tmpl w:val="5FC2297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E15643C"/>
    <w:multiLevelType w:val="hybridMultilevel"/>
    <w:tmpl w:val="2DC8A1E4"/>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E2551CC"/>
    <w:multiLevelType w:val="hybridMultilevel"/>
    <w:tmpl w:val="7F1A8F1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FE159F9"/>
    <w:multiLevelType w:val="multilevel"/>
    <w:tmpl w:val="EE68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1EA5E92"/>
    <w:multiLevelType w:val="hybridMultilevel"/>
    <w:tmpl w:val="C1D4801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4B77DE"/>
    <w:multiLevelType w:val="multilevel"/>
    <w:tmpl w:val="976EBFA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DE64F7"/>
    <w:multiLevelType w:val="multilevel"/>
    <w:tmpl w:val="57CCAE5A"/>
    <w:lvl w:ilvl="0">
      <w:start w:val="1"/>
      <w:numFmt w:val="decimal"/>
      <w:lvlText w:val="%1."/>
      <w:lvlJc w:val="left"/>
      <w:pPr>
        <w:ind w:left="720" w:hanging="360"/>
      </w:pPr>
    </w:lvl>
    <w:lvl w:ilvl="1">
      <w:start w:val="1"/>
      <w:numFmt w:val="bullet"/>
      <w:lvlText w:val="○"/>
      <w:lvlJc w:val="left"/>
      <w:pPr>
        <w:ind w:left="750" w:hanging="390"/>
      </w:pPr>
    </w:lvl>
    <w:lvl w:ilvl="2">
      <w:start w:val="1"/>
      <w:numFmt w:val="decimal"/>
      <w:lvlText w:val="%1.○.%3."/>
      <w:lvlJc w:val="left"/>
      <w:pPr>
        <w:ind w:left="1080" w:hanging="720"/>
      </w:pPr>
    </w:lvl>
    <w:lvl w:ilvl="3">
      <w:start w:val="1"/>
      <w:numFmt w:val="decimal"/>
      <w:lvlText w:val="%1.○.%3.%4."/>
      <w:lvlJc w:val="left"/>
      <w:pPr>
        <w:ind w:left="1080" w:hanging="720"/>
      </w:pPr>
    </w:lvl>
    <w:lvl w:ilvl="4">
      <w:start w:val="1"/>
      <w:numFmt w:val="decimal"/>
      <w:lvlText w:val="%1.○.%3.%4.%5."/>
      <w:lvlJc w:val="left"/>
      <w:pPr>
        <w:ind w:left="1440" w:hanging="1080"/>
      </w:pPr>
    </w:lvl>
    <w:lvl w:ilvl="5">
      <w:start w:val="1"/>
      <w:numFmt w:val="decimal"/>
      <w:lvlText w:val="%1.○.%3.%4.%5.%6."/>
      <w:lvlJc w:val="left"/>
      <w:pPr>
        <w:ind w:left="1440" w:hanging="1080"/>
      </w:pPr>
    </w:lvl>
    <w:lvl w:ilvl="6">
      <w:start w:val="1"/>
      <w:numFmt w:val="decimal"/>
      <w:lvlText w:val="%1.○.%3.%4.%5.%6.%7."/>
      <w:lvlJc w:val="left"/>
      <w:pPr>
        <w:ind w:left="1800" w:hanging="1440"/>
      </w:pPr>
    </w:lvl>
    <w:lvl w:ilvl="7">
      <w:start w:val="1"/>
      <w:numFmt w:val="decimal"/>
      <w:lvlText w:val="%1.○.%3.%4.%5.%6.%7.%8."/>
      <w:lvlJc w:val="left"/>
      <w:pPr>
        <w:ind w:left="1800" w:hanging="1440"/>
      </w:pPr>
    </w:lvl>
    <w:lvl w:ilvl="8">
      <w:start w:val="1"/>
      <w:numFmt w:val="decimal"/>
      <w:lvlText w:val="%1.○.%3.%4.%5.%6.%7.%8.%9."/>
      <w:lvlJc w:val="left"/>
      <w:pPr>
        <w:ind w:left="2160" w:hanging="1800"/>
      </w:pPr>
    </w:lvl>
  </w:abstractNum>
  <w:abstractNum w:abstractNumId="47" w15:restartNumberingAfterBreak="0">
    <w:nsid w:val="46403E3A"/>
    <w:multiLevelType w:val="hybridMultilevel"/>
    <w:tmpl w:val="0B924AF0"/>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47665B"/>
    <w:multiLevelType w:val="multilevel"/>
    <w:tmpl w:val="208E69F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DCD7EB7"/>
    <w:multiLevelType w:val="multilevel"/>
    <w:tmpl w:val="F6444798"/>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F634D16"/>
    <w:multiLevelType w:val="hybridMultilevel"/>
    <w:tmpl w:val="00C6F87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FAD6BF4"/>
    <w:multiLevelType w:val="hybridMultilevel"/>
    <w:tmpl w:val="9CD2CEC0"/>
    <w:lvl w:ilvl="0" w:tplc="B568E0DC">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2"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05A48AE"/>
    <w:multiLevelType w:val="multilevel"/>
    <w:tmpl w:val="110A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B325BC"/>
    <w:multiLevelType w:val="hybridMultilevel"/>
    <w:tmpl w:val="946456BC"/>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6DC6E8B"/>
    <w:multiLevelType w:val="multilevel"/>
    <w:tmpl w:val="541ABC06"/>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C4D41D4"/>
    <w:multiLevelType w:val="hybridMultilevel"/>
    <w:tmpl w:val="55FAB14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9" w15:restartNumberingAfterBreak="0">
    <w:nsid w:val="5E6C2652"/>
    <w:multiLevelType w:val="hybridMultilevel"/>
    <w:tmpl w:val="821AB7C2"/>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61" w15:restartNumberingAfterBreak="0">
    <w:nsid w:val="5F545DA6"/>
    <w:multiLevelType w:val="hybridMultilevel"/>
    <w:tmpl w:val="419C645E"/>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1A6765B"/>
    <w:multiLevelType w:val="hybridMultilevel"/>
    <w:tmpl w:val="8C28486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30A481E"/>
    <w:multiLevelType w:val="hybridMultilevel"/>
    <w:tmpl w:val="F8DCCB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9330A9B"/>
    <w:multiLevelType w:val="multilevel"/>
    <w:tmpl w:val="379244BE"/>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A016566"/>
    <w:multiLevelType w:val="multilevel"/>
    <w:tmpl w:val="A9CC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4590B"/>
    <w:multiLevelType w:val="hybridMultilevel"/>
    <w:tmpl w:val="8E70F190"/>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5D535C"/>
    <w:multiLevelType w:val="multilevel"/>
    <w:tmpl w:val="56A09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F932752"/>
    <w:multiLevelType w:val="hybridMultilevel"/>
    <w:tmpl w:val="765E925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D13958"/>
    <w:multiLevelType w:val="multilevel"/>
    <w:tmpl w:val="6DBA1BF0"/>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2C833C8"/>
    <w:multiLevelType w:val="hybridMultilevel"/>
    <w:tmpl w:val="67B6361E"/>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B8735A"/>
    <w:multiLevelType w:val="hybridMultilevel"/>
    <w:tmpl w:val="4B7EAB52"/>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66E3263"/>
    <w:multiLevelType w:val="hybridMultilevel"/>
    <w:tmpl w:val="19F89170"/>
    <w:lvl w:ilvl="0" w:tplc="08090011">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6A55784"/>
    <w:multiLevelType w:val="multilevel"/>
    <w:tmpl w:val="3CF4F06C"/>
    <w:lvl w:ilvl="0">
      <w:numFmt w:val="bullet"/>
      <w:lvlText w:val="-"/>
      <w:lvlJc w:val="left"/>
      <w:pPr>
        <w:tabs>
          <w:tab w:val="num" w:pos="720"/>
        </w:tabs>
        <w:ind w:left="720" w:hanging="360"/>
      </w:pPr>
      <w:rPr>
        <w:rFonts w:ascii="GHEA Grapalat" w:eastAsia="Times New Roman" w:hAnsi="GHEA Grapalat" w:cs="Times New Roman" w:hint="default"/>
        <w:b/>
        <w:sz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ECA7227"/>
    <w:multiLevelType w:val="hybridMultilevel"/>
    <w:tmpl w:val="D8A8398A"/>
    <w:lvl w:ilvl="0" w:tplc="2C760498">
      <w:numFmt w:val="bullet"/>
      <w:lvlText w:val="-"/>
      <w:lvlJc w:val="left"/>
      <w:pPr>
        <w:ind w:left="720" w:hanging="360"/>
      </w:pPr>
      <w:rPr>
        <w:rFonts w:ascii="Sylfaen" w:eastAsiaTheme="minorEastAsia"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3098400">
    <w:abstractNumId w:val="21"/>
  </w:num>
  <w:num w:numId="2" w16cid:durableId="960234417">
    <w:abstractNumId w:val="10"/>
  </w:num>
  <w:num w:numId="3" w16cid:durableId="2040934219">
    <w:abstractNumId w:val="8"/>
  </w:num>
  <w:num w:numId="4" w16cid:durableId="977567570">
    <w:abstractNumId w:val="0"/>
  </w:num>
  <w:num w:numId="5" w16cid:durableId="1595940053">
    <w:abstractNumId w:val="16"/>
  </w:num>
  <w:num w:numId="6" w16cid:durableId="811756897">
    <w:abstractNumId w:val="64"/>
  </w:num>
  <w:num w:numId="7" w16cid:durableId="1199509220">
    <w:abstractNumId w:val="60"/>
  </w:num>
  <w:num w:numId="8" w16cid:durableId="163909085">
    <w:abstractNumId w:val="58"/>
  </w:num>
  <w:num w:numId="9" w16cid:durableId="613172600">
    <w:abstractNumId w:val="69"/>
  </w:num>
  <w:num w:numId="10" w16cid:durableId="1348171484">
    <w:abstractNumId w:val="5"/>
  </w:num>
  <w:num w:numId="11" w16cid:durableId="997340134">
    <w:abstractNumId w:val="55"/>
  </w:num>
  <w:num w:numId="12" w16cid:durableId="864516048">
    <w:abstractNumId w:val="38"/>
  </w:num>
  <w:num w:numId="13" w16cid:durableId="850804215">
    <w:abstractNumId w:val="1"/>
  </w:num>
  <w:num w:numId="14" w16cid:durableId="143355624">
    <w:abstractNumId w:val="66"/>
  </w:num>
  <w:num w:numId="15" w16cid:durableId="1414929403">
    <w:abstractNumId w:val="7"/>
  </w:num>
  <w:num w:numId="16" w16cid:durableId="1357658648">
    <w:abstractNumId w:val="53"/>
  </w:num>
  <w:num w:numId="17" w16cid:durableId="2091193755">
    <w:abstractNumId w:val="22"/>
  </w:num>
  <w:num w:numId="18" w16cid:durableId="1105228505">
    <w:abstractNumId w:val="32"/>
  </w:num>
  <w:num w:numId="19" w16cid:durableId="1050689201">
    <w:abstractNumId w:val="29"/>
  </w:num>
  <w:num w:numId="20" w16cid:durableId="1864857815">
    <w:abstractNumId w:val="43"/>
  </w:num>
  <w:num w:numId="21" w16cid:durableId="1052728343">
    <w:abstractNumId w:val="51"/>
  </w:num>
  <w:num w:numId="22" w16cid:durableId="239027580">
    <w:abstractNumId w:val="26"/>
  </w:num>
  <w:num w:numId="23" w16cid:durableId="1731075321">
    <w:abstractNumId w:val="44"/>
  </w:num>
  <w:num w:numId="24" w16cid:durableId="1141581117">
    <w:abstractNumId w:val="2"/>
  </w:num>
  <w:num w:numId="25" w16cid:durableId="1374383306">
    <w:abstractNumId w:val="76"/>
  </w:num>
  <w:num w:numId="26" w16cid:durableId="1954943413">
    <w:abstractNumId w:val="59"/>
  </w:num>
  <w:num w:numId="27" w16cid:durableId="1246840325">
    <w:abstractNumId w:val="42"/>
  </w:num>
  <w:num w:numId="28" w16cid:durableId="2082553583">
    <w:abstractNumId w:val="41"/>
  </w:num>
  <w:num w:numId="29" w16cid:durableId="1356468891">
    <w:abstractNumId w:val="4"/>
  </w:num>
  <w:num w:numId="30" w16cid:durableId="2088190367">
    <w:abstractNumId w:val="14"/>
  </w:num>
  <w:num w:numId="31" w16cid:durableId="1569880699">
    <w:abstractNumId w:val="61"/>
  </w:num>
  <w:num w:numId="32" w16cid:durableId="1420834443">
    <w:abstractNumId w:val="30"/>
  </w:num>
  <w:num w:numId="33" w16cid:durableId="1493570766">
    <w:abstractNumId w:val="67"/>
  </w:num>
  <w:num w:numId="34" w16cid:durableId="293365531">
    <w:abstractNumId w:val="40"/>
  </w:num>
  <w:num w:numId="35" w16cid:durableId="1959292304">
    <w:abstractNumId w:val="27"/>
  </w:num>
  <w:num w:numId="36" w16cid:durableId="745804999">
    <w:abstractNumId w:val="12"/>
  </w:num>
  <w:num w:numId="37" w16cid:durableId="1218661926">
    <w:abstractNumId w:val="17"/>
  </w:num>
  <w:num w:numId="38" w16cid:durableId="393699104">
    <w:abstractNumId w:val="28"/>
  </w:num>
  <w:num w:numId="39" w16cid:durableId="1420714088">
    <w:abstractNumId w:val="57"/>
  </w:num>
  <w:num w:numId="40" w16cid:durableId="1481144480">
    <w:abstractNumId w:val="13"/>
  </w:num>
  <w:num w:numId="41" w16cid:durableId="2132438022">
    <w:abstractNumId w:val="37"/>
  </w:num>
  <w:num w:numId="42" w16cid:durableId="1382973223">
    <w:abstractNumId w:val="34"/>
  </w:num>
  <w:num w:numId="43" w16cid:durableId="1367103434">
    <w:abstractNumId w:val="73"/>
  </w:num>
  <w:num w:numId="44" w16cid:durableId="2132819091">
    <w:abstractNumId w:val="47"/>
  </w:num>
  <w:num w:numId="45" w16cid:durableId="595098617">
    <w:abstractNumId w:val="72"/>
  </w:num>
  <w:num w:numId="46" w16cid:durableId="2085563347">
    <w:abstractNumId w:val="54"/>
  </w:num>
  <w:num w:numId="47" w16cid:durableId="1366057438">
    <w:abstractNumId w:val="70"/>
  </w:num>
  <w:num w:numId="48" w16cid:durableId="972640328">
    <w:abstractNumId w:val="23"/>
  </w:num>
  <w:num w:numId="49" w16cid:durableId="1060714009">
    <w:abstractNumId w:val="15"/>
  </w:num>
  <w:num w:numId="50" w16cid:durableId="2082091855">
    <w:abstractNumId w:val="39"/>
  </w:num>
  <w:num w:numId="51" w16cid:durableId="177625095">
    <w:abstractNumId w:val="50"/>
  </w:num>
  <w:num w:numId="52" w16cid:durableId="834537220">
    <w:abstractNumId w:val="19"/>
  </w:num>
  <w:num w:numId="53" w16cid:durableId="366218999">
    <w:abstractNumId w:val="9"/>
  </w:num>
  <w:num w:numId="54" w16cid:durableId="337316486">
    <w:abstractNumId w:val="36"/>
  </w:num>
  <w:num w:numId="55" w16cid:durableId="1417285925">
    <w:abstractNumId w:val="3"/>
  </w:num>
  <w:num w:numId="56" w16cid:durableId="2011910944">
    <w:abstractNumId w:val="62"/>
  </w:num>
  <w:num w:numId="57" w16cid:durableId="1834030112">
    <w:abstractNumId w:val="11"/>
  </w:num>
  <w:num w:numId="58" w16cid:durableId="917444883">
    <w:abstractNumId w:val="6"/>
  </w:num>
  <w:num w:numId="59" w16cid:durableId="1431047097">
    <w:abstractNumId w:val="18"/>
  </w:num>
  <w:num w:numId="60" w16cid:durableId="878473864">
    <w:abstractNumId w:val="63"/>
  </w:num>
  <w:num w:numId="61" w16cid:durableId="548691983">
    <w:abstractNumId w:val="74"/>
  </w:num>
  <w:num w:numId="62" w16cid:durableId="224416189">
    <w:abstractNumId w:val="65"/>
  </w:num>
  <w:num w:numId="63" w16cid:durableId="2074307059">
    <w:abstractNumId w:val="48"/>
  </w:num>
  <w:num w:numId="64" w16cid:durableId="3363879">
    <w:abstractNumId w:val="20"/>
  </w:num>
  <w:num w:numId="65" w16cid:durableId="1866215843">
    <w:abstractNumId w:val="49"/>
  </w:num>
  <w:num w:numId="66" w16cid:durableId="1425304218">
    <w:abstractNumId w:val="75"/>
  </w:num>
  <w:num w:numId="67" w16cid:durableId="1371685548">
    <w:abstractNumId w:val="71"/>
  </w:num>
  <w:num w:numId="68" w16cid:durableId="1905294120">
    <w:abstractNumId w:val="56"/>
  </w:num>
  <w:num w:numId="69" w16cid:durableId="643051471">
    <w:abstractNumId w:val="45"/>
  </w:num>
  <w:num w:numId="70" w16cid:durableId="1525174593">
    <w:abstractNumId w:val="52"/>
  </w:num>
  <w:num w:numId="71" w16cid:durableId="935097579">
    <w:abstractNumId w:val="31"/>
  </w:num>
  <w:num w:numId="72" w16cid:durableId="862479537">
    <w:abstractNumId w:val="24"/>
  </w:num>
  <w:num w:numId="73" w16cid:durableId="809442556">
    <w:abstractNumId w:val="25"/>
  </w:num>
  <w:num w:numId="74" w16cid:durableId="2102800364">
    <w:abstractNumId w:val="33"/>
  </w:num>
  <w:num w:numId="75" w16cid:durableId="1054279212">
    <w:abstractNumId w:val="46"/>
  </w:num>
  <w:num w:numId="76" w16cid:durableId="1175650899">
    <w:abstractNumId w:val="68"/>
  </w:num>
  <w:num w:numId="77" w16cid:durableId="52168458">
    <w:abstractNumId w:val="35"/>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633"/>
    <w:rsid w:val="000064EE"/>
    <w:rsid w:val="000405A7"/>
    <w:rsid w:val="00060A41"/>
    <w:rsid w:val="00061514"/>
    <w:rsid w:val="00084563"/>
    <w:rsid w:val="00096338"/>
    <w:rsid w:val="000A71F2"/>
    <w:rsid w:val="000B59EF"/>
    <w:rsid w:val="000D33F3"/>
    <w:rsid w:val="00105262"/>
    <w:rsid w:val="001512F3"/>
    <w:rsid w:val="00154C13"/>
    <w:rsid w:val="00164487"/>
    <w:rsid w:val="00165915"/>
    <w:rsid w:val="00173835"/>
    <w:rsid w:val="001836DD"/>
    <w:rsid w:val="00185E00"/>
    <w:rsid w:val="00187D22"/>
    <w:rsid w:val="0019233D"/>
    <w:rsid w:val="00194554"/>
    <w:rsid w:val="001A18B8"/>
    <w:rsid w:val="001A58F9"/>
    <w:rsid w:val="001B1633"/>
    <w:rsid w:val="001F7BF1"/>
    <w:rsid w:val="001F7DB6"/>
    <w:rsid w:val="0021092F"/>
    <w:rsid w:val="00212884"/>
    <w:rsid w:val="00227BDF"/>
    <w:rsid w:val="0025392A"/>
    <w:rsid w:val="002768EF"/>
    <w:rsid w:val="002846CA"/>
    <w:rsid w:val="002B2DFE"/>
    <w:rsid w:val="002B6F6A"/>
    <w:rsid w:val="002E1BED"/>
    <w:rsid w:val="002F3F76"/>
    <w:rsid w:val="002F71A4"/>
    <w:rsid w:val="0031450A"/>
    <w:rsid w:val="003310B4"/>
    <w:rsid w:val="003321CE"/>
    <w:rsid w:val="003464B1"/>
    <w:rsid w:val="00366A4A"/>
    <w:rsid w:val="003871CB"/>
    <w:rsid w:val="003A4FE3"/>
    <w:rsid w:val="003D7790"/>
    <w:rsid w:val="003F0D2E"/>
    <w:rsid w:val="003F47DF"/>
    <w:rsid w:val="00412441"/>
    <w:rsid w:val="004157E2"/>
    <w:rsid w:val="00442D69"/>
    <w:rsid w:val="0045488E"/>
    <w:rsid w:val="00465934"/>
    <w:rsid w:val="00483350"/>
    <w:rsid w:val="00484FB7"/>
    <w:rsid w:val="00487FDB"/>
    <w:rsid w:val="00493835"/>
    <w:rsid w:val="004A63AF"/>
    <w:rsid w:val="004D0FAA"/>
    <w:rsid w:val="004D1282"/>
    <w:rsid w:val="004D5F8B"/>
    <w:rsid w:val="004F053D"/>
    <w:rsid w:val="00514BD7"/>
    <w:rsid w:val="00540960"/>
    <w:rsid w:val="00547629"/>
    <w:rsid w:val="005833AC"/>
    <w:rsid w:val="00584183"/>
    <w:rsid w:val="005842F5"/>
    <w:rsid w:val="005B3FCA"/>
    <w:rsid w:val="005C73AA"/>
    <w:rsid w:val="005D209D"/>
    <w:rsid w:val="005E7ED0"/>
    <w:rsid w:val="005F2586"/>
    <w:rsid w:val="005F3227"/>
    <w:rsid w:val="00603A45"/>
    <w:rsid w:val="0062668E"/>
    <w:rsid w:val="00630BC4"/>
    <w:rsid w:val="00672814"/>
    <w:rsid w:val="00676D04"/>
    <w:rsid w:val="006A5E03"/>
    <w:rsid w:val="006B1658"/>
    <w:rsid w:val="00723D13"/>
    <w:rsid w:val="00757B80"/>
    <w:rsid w:val="007620DE"/>
    <w:rsid w:val="00772475"/>
    <w:rsid w:val="007D7130"/>
    <w:rsid w:val="007E0E48"/>
    <w:rsid w:val="007E3048"/>
    <w:rsid w:val="007F43BE"/>
    <w:rsid w:val="007F43CD"/>
    <w:rsid w:val="008066A0"/>
    <w:rsid w:val="00821AF9"/>
    <w:rsid w:val="00826B4D"/>
    <w:rsid w:val="00847EC1"/>
    <w:rsid w:val="008660F5"/>
    <w:rsid w:val="0088795A"/>
    <w:rsid w:val="00904694"/>
    <w:rsid w:val="009207C3"/>
    <w:rsid w:val="0092583E"/>
    <w:rsid w:val="00930015"/>
    <w:rsid w:val="009314FB"/>
    <w:rsid w:val="009C2B43"/>
    <w:rsid w:val="009C3233"/>
    <w:rsid w:val="009E62F0"/>
    <w:rsid w:val="00A160E2"/>
    <w:rsid w:val="00A7454C"/>
    <w:rsid w:val="00A776CA"/>
    <w:rsid w:val="00A826F4"/>
    <w:rsid w:val="00A9587F"/>
    <w:rsid w:val="00AC418A"/>
    <w:rsid w:val="00AF047F"/>
    <w:rsid w:val="00B15729"/>
    <w:rsid w:val="00B21E94"/>
    <w:rsid w:val="00B21F21"/>
    <w:rsid w:val="00B905EC"/>
    <w:rsid w:val="00B936E5"/>
    <w:rsid w:val="00BA2476"/>
    <w:rsid w:val="00BA26DF"/>
    <w:rsid w:val="00BA2ADE"/>
    <w:rsid w:val="00BE4CF1"/>
    <w:rsid w:val="00BF1096"/>
    <w:rsid w:val="00C00E3B"/>
    <w:rsid w:val="00C04E09"/>
    <w:rsid w:val="00C13F0A"/>
    <w:rsid w:val="00C21C19"/>
    <w:rsid w:val="00C30EC2"/>
    <w:rsid w:val="00C45C1D"/>
    <w:rsid w:val="00C678B8"/>
    <w:rsid w:val="00CA158B"/>
    <w:rsid w:val="00CD04BF"/>
    <w:rsid w:val="00D0083E"/>
    <w:rsid w:val="00D0255A"/>
    <w:rsid w:val="00D1083C"/>
    <w:rsid w:val="00D20650"/>
    <w:rsid w:val="00D31AF8"/>
    <w:rsid w:val="00D32CE7"/>
    <w:rsid w:val="00D35F02"/>
    <w:rsid w:val="00D405CE"/>
    <w:rsid w:val="00D45DD2"/>
    <w:rsid w:val="00D50209"/>
    <w:rsid w:val="00D8688C"/>
    <w:rsid w:val="00D86DB8"/>
    <w:rsid w:val="00D9306A"/>
    <w:rsid w:val="00DA106D"/>
    <w:rsid w:val="00DA5683"/>
    <w:rsid w:val="00DB4988"/>
    <w:rsid w:val="00DB56B0"/>
    <w:rsid w:val="00DD6FC0"/>
    <w:rsid w:val="00DE36C1"/>
    <w:rsid w:val="00DF55D1"/>
    <w:rsid w:val="00E034F5"/>
    <w:rsid w:val="00E064FF"/>
    <w:rsid w:val="00E22CAE"/>
    <w:rsid w:val="00E30BD7"/>
    <w:rsid w:val="00E32DD1"/>
    <w:rsid w:val="00E54CB1"/>
    <w:rsid w:val="00E5782E"/>
    <w:rsid w:val="00E843E9"/>
    <w:rsid w:val="00E85CB8"/>
    <w:rsid w:val="00E92797"/>
    <w:rsid w:val="00EB3507"/>
    <w:rsid w:val="00EC451E"/>
    <w:rsid w:val="00EE4BCE"/>
    <w:rsid w:val="00EE6B58"/>
    <w:rsid w:val="00F00653"/>
    <w:rsid w:val="00F102F0"/>
    <w:rsid w:val="00F21DC1"/>
    <w:rsid w:val="00F26984"/>
    <w:rsid w:val="00F3405D"/>
    <w:rsid w:val="00F5036E"/>
    <w:rsid w:val="00F609CF"/>
    <w:rsid w:val="00F97054"/>
    <w:rsid w:val="00FB6876"/>
    <w:rsid w:val="00FC056C"/>
    <w:rsid w:val="00FE4EE8"/>
    <w:rsid w:val="00FE6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71B1"/>
  <w15:chartTrackingRefBased/>
  <w15:docId w15:val="{EAD9BACA-A544-448B-8F35-F47250A7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650"/>
    <w:pPr>
      <w:spacing w:after="0" w:line="240" w:lineRule="auto"/>
    </w:pPr>
    <w:rPr>
      <w:rFonts w:ascii="Times New Roman" w:eastAsia="Times New Roman" w:hAnsi="Times New Roman" w:cs="Times New Roman"/>
      <w:kern w:val="0"/>
      <w:lang w:val="ru-RU" w:eastAsia="ru-RU" w:bidi="ru-RU"/>
      <w14:ligatures w14:val="none"/>
    </w:rPr>
  </w:style>
  <w:style w:type="paragraph" w:styleId="Heading1">
    <w:name w:val="heading 1"/>
    <w:basedOn w:val="Normal"/>
    <w:next w:val="Normal"/>
    <w:link w:val="Heading1Char"/>
    <w:qFormat/>
    <w:rsid w:val="001B16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B16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1B163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1B163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1B163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1B16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1B16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1B16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1B16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163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1B163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1B163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1B1633"/>
    <w:rPr>
      <w:rFonts w:eastAsiaTheme="majorEastAsia" w:cstheme="majorBidi"/>
      <w:i/>
      <w:iCs/>
      <w:color w:val="2F5496" w:themeColor="accent1" w:themeShade="BF"/>
    </w:rPr>
  </w:style>
  <w:style w:type="character" w:customStyle="1" w:styleId="Heading5Char">
    <w:name w:val="Heading 5 Char"/>
    <w:basedOn w:val="DefaultParagraphFont"/>
    <w:link w:val="Heading5"/>
    <w:rsid w:val="001B1633"/>
    <w:rPr>
      <w:rFonts w:eastAsiaTheme="majorEastAsia" w:cstheme="majorBidi"/>
      <w:color w:val="2F5496" w:themeColor="accent1" w:themeShade="BF"/>
    </w:rPr>
  </w:style>
  <w:style w:type="character" w:customStyle="1" w:styleId="Heading6Char">
    <w:name w:val="Heading 6 Char"/>
    <w:basedOn w:val="DefaultParagraphFont"/>
    <w:link w:val="Heading6"/>
    <w:rsid w:val="001B1633"/>
    <w:rPr>
      <w:rFonts w:eastAsiaTheme="majorEastAsia" w:cstheme="majorBidi"/>
      <w:i/>
      <w:iCs/>
      <w:color w:val="595959" w:themeColor="text1" w:themeTint="A6"/>
    </w:rPr>
  </w:style>
  <w:style w:type="character" w:customStyle="1" w:styleId="Heading7Char">
    <w:name w:val="Heading 7 Char"/>
    <w:basedOn w:val="DefaultParagraphFont"/>
    <w:link w:val="Heading7"/>
    <w:rsid w:val="001B1633"/>
    <w:rPr>
      <w:rFonts w:eastAsiaTheme="majorEastAsia" w:cstheme="majorBidi"/>
      <w:color w:val="595959" w:themeColor="text1" w:themeTint="A6"/>
    </w:rPr>
  </w:style>
  <w:style w:type="character" w:customStyle="1" w:styleId="Heading8Char">
    <w:name w:val="Heading 8 Char"/>
    <w:basedOn w:val="DefaultParagraphFont"/>
    <w:link w:val="Heading8"/>
    <w:rsid w:val="001B1633"/>
    <w:rPr>
      <w:rFonts w:eastAsiaTheme="majorEastAsia" w:cstheme="majorBidi"/>
      <w:i/>
      <w:iCs/>
      <w:color w:val="272727" w:themeColor="text1" w:themeTint="D8"/>
    </w:rPr>
  </w:style>
  <w:style w:type="character" w:customStyle="1" w:styleId="Heading9Char">
    <w:name w:val="Heading 9 Char"/>
    <w:basedOn w:val="DefaultParagraphFont"/>
    <w:link w:val="Heading9"/>
    <w:rsid w:val="001B1633"/>
    <w:rPr>
      <w:rFonts w:eastAsiaTheme="majorEastAsia" w:cstheme="majorBidi"/>
      <w:color w:val="272727" w:themeColor="text1" w:themeTint="D8"/>
    </w:rPr>
  </w:style>
  <w:style w:type="paragraph" w:styleId="Title">
    <w:name w:val="Title"/>
    <w:basedOn w:val="Normal"/>
    <w:next w:val="Normal"/>
    <w:link w:val="TitleChar"/>
    <w:qFormat/>
    <w:rsid w:val="001B16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B16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16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16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1633"/>
    <w:pPr>
      <w:spacing w:before="160"/>
      <w:jc w:val="center"/>
    </w:pPr>
    <w:rPr>
      <w:i/>
      <w:iCs/>
      <w:color w:val="404040" w:themeColor="text1" w:themeTint="BF"/>
    </w:rPr>
  </w:style>
  <w:style w:type="character" w:customStyle="1" w:styleId="QuoteChar">
    <w:name w:val="Quote Char"/>
    <w:basedOn w:val="DefaultParagraphFont"/>
    <w:link w:val="Quote"/>
    <w:uiPriority w:val="29"/>
    <w:rsid w:val="001B1633"/>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1B1633"/>
    <w:pPr>
      <w:ind w:left="720"/>
      <w:contextualSpacing/>
    </w:pPr>
  </w:style>
  <w:style w:type="character" w:styleId="IntenseEmphasis">
    <w:name w:val="Intense Emphasis"/>
    <w:basedOn w:val="DefaultParagraphFont"/>
    <w:uiPriority w:val="21"/>
    <w:qFormat/>
    <w:rsid w:val="001B1633"/>
    <w:rPr>
      <w:i/>
      <w:iCs/>
      <w:color w:val="2F5496" w:themeColor="accent1" w:themeShade="BF"/>
    </w:rPr>
  </w:style>
  <w:style w:type="paragraph" w:styleId="IntenseQuote">
    <w:name w:val="Intense Quote"/>
    <w:basedOn w:val="Normal"/>
    <w:next w:val="Normal"/>
    <w:link w:val="IntenseQuoteChar"/>
    <w:uiPriority w:val="30"/>
    <w:qFormat/>
    <w:rsid w:val="001B16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B1633"/>
    <w:rPr>
      <w:i/>
      <w:iCs/>
      <w:color w:val="2F5496" w:themeColor="accent1" w:themeShade="BF"/>
    </w:rPr>
  </w:style>
  <w:style w:type="character" w:styleId="IntenseReference">
    <w:name w:val="Intense Reference"/>
    <w:basedOn w:val="DefaultParagraphFont"/>
    <w:uiPriority w:val="32"/>
    <w:qFormat/>
    <w:rsid w:val="001B1633"/>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D2065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basedOn w:val="DefaultParagraphFont"/>
    <w:link w:val="BodyTextIndent"/>
    <w:rsid w:val="00D20650"/>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20650"/>
    <w:pPr>
      <w:tabs>
        <w:tab w:val="center" w:pos="4320"/>
        <w:tab w:val="right" w:pos="8640"/>
      </w:tabs>
    </w:pPr>
    <w:rPr>
      <w:sz w:val="20"/>
      <w:szCs w:val="20"/>
    </w:rPr>
  </w:style>
  <w:style w:type="character" w:customStyle="1" w:styleId="FooterChar">
    <w:name w:val="Footer Char"/>
    <w:basedOn w:val="DefaultParagraphFont"/>
    <w:link w:val="Footer"/>
    <w:uiPriority w:val="99"/>
    <w:rsid w:val="00D20650"/>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2065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20650"/>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2065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20650"/>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2065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20650"/>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20650"/>
    <w:pPr>
      <w:spacing w:after="160" w:line="360" w:lineRule="auto"/>
      <w:ind w:firstLine="709"/>
      <w:jc w:val="both"/>
    </w:pPr>
    <w:rPr>
      <w:rFonts w:ascii="Arial AMU" w:hAnsi="Arial AMU" w:cs="Arial"/>
      <w:sz w:val="22"/>
      <w:szCs w:val="20"/>
    </w:rPr>
  </w:style>
  <w:style w:type="paragraph" w:customStyle="1" w:styleId="Default">
    <w:name w:val="Default"/>
    <w:rsid w:val="00D20650"/>
    <w:pPr>
      <w:autoSpaceDE w:val="0"/>
      <w:autoSpaceDN w:val="0"/>
      <w:adjustRightInd w:val="0"/>
      <w:spacing w:after="0" w:line="240" w:lineRule="auto"/>
    </w:pPr>
    <w:rPr>
      <w:rFonts w:ascii="Arial Unicode" w:eastAsia="Times New Roman" w:hAnsi="Arial Unicode" w:cs="Arial Unicode"/>
      <w:color w:val="000000"/>
      <w:kern w:val="0"/>
      <w:lang w:val="ru-RU" w:eastAsia="ru-RU" w:bidi="ru-RU"/>
      <w14:ligatures w14:val="none"/>
    </w:rPr>
  </w:style>
  <w:style w:type="paragraph" w:styleId="BalloonText">
    <w:name w:val="Balloon Text"/>
    <w:basedOn w:val="Normal"/>
    <w:link w:val="BalloonTextChar"/>
    <w:rsid w:val="00D20650"/>
    <w:rPr>
      <w:rFonts w:ascii="Tahoma" w:hAnsi="Tahoma"/>
      <w:sz w:val="16"/>
      <w:szCs w:val="16"/>
    </w:rPr>
  </w:style>
  <w:style w:type="character" w:customStyle="1" w:styleId="BalloonTextChar">
    <w:name w:val="Balloon Text Char"/>
    <w:basedOn w:val="DefaultParagraphFont"/>
    <w:link w:val="BalloonText"/>
    <w:rsid w:val="00D20650"/>
    <w:rPr>
      <w:rFonts w:ascii="Tahoma" w:eastAsia="Times New Roman" w:hAnsi="Tahoma" w:cs="Times New Roman"/>
      <w:kern w:val="0"/>
      <w:sz w:val="16"/>
      <w:szCs w:val="16"/>
      <w:lang w:val="ru-RU" w:eastAsia="ru-RU" w:bidi="ru-RU"/>
      <w14:ligatures w14:val="none"/>
    </w:rPr>
  </w:style>
  <w:style w:type="character" w:styleId="Hyperlink">
    <w:name w:val="Hyperlink"/>
    <w:rsid w:val="00D20650"/>
    <w:rPr>
      <w:color w:val="0000FF"/>
      <w:u w:val="single"/>
    </w:rPr>
  </w:style>
  <w:style w:type="character" w:customStyle="1" w:styleId="CharChar1">
    <w:name w:val="Char Char1"/>
    <w:locked/>
    <w:rsid w:val="00D20650"/>
    <w:rPr>
      <w:rFonts w:ascii="Arial LatArm" w:hAnsi="Arial LatArm"/>
      <w:i/>
      <w:lang w:val="ru-RU" w:eastAsia="ru-RU" w:bidi="ru-RU"/>
    </w:rPr>
  </w:style>
  <w:style w:type="paragraph" w:styleId="BodyText">
    <w:name w:val="Body Text"/>
    <w:basedOn w:val="Normal"/>
    <w:link w:val="BodyTextChar"/>
    <w:rsid w:val="00D20650"/>
    <w:pPr>
      <w:spacing w:after="120"/>
    </w:pPr>
  </w:style>
  <w:style w:type="character" w:customStyle="1" w:styleId="BodyTextChar">
    <w:name w:val="Body Text Char"/>
    <w:basedOn w:val="DefaultParagraphFont"/>
    <w:link w:val="BodyText"/>
    <w:rsid w:val="00D20650"/>
    <w:rPr>
      <w:rFonts w:ascii="Times New Roman" w:eastAsia="Times New Roman" w:hAnsi="Times New Roman" w:cs="Times New Roman"/>
      <w:kern w:val="0"/>
      <w:lang w:val="ru-RU" w:eastAsia="ru-RU" w:bidi="ru-RU"/>
      <w14:ligatures w14:val="none"/>
    </w:rPr>
  </w:style>
  <w:style w:type="paragraph" w:styleId="Index1">
    <w:name w:val="index 1"/>
    <w:basedOn w:val="Normal"/>
    <w:next w:val="Normal"/>
    <w:autoRedefine/>
    <w:semiHidden/>
    <w:rsid w:val="00D20650"/>
    <w:pPr>
      <w:ind w:left="240" w:hanging="240"/>
    </w:pPr>
  </w:style>
  <w:style w:type="paragraph" w:styleId="IndexHeading">
    <w:name w:val="index heading"/>
    <w:basedOn w:val="Normal"/>
    <w:next w:val="Index1"/>
    <w:semiHidden/>
    <w:rsid w:val="00D20650"/>
    <w:rPr>
      <w:sz w:val="20"/>
      <w:szCs w:val="20"/>
    </w:rPr>
  </w:style>
  <w:style w:type="paragraph" w:styleId="Header">
    <w:name w:val="header"/>
    <w:basedOn w:val="Normal"/>
    <w:link w:val="HeaderChar"/>
    <w:rsid w:val="00D20650"/>
    <w:pPr>
      <w:tabs>
        <w:tab w:val="center" w:pos="4153"/>
        <w:tab w:val="right" w:pos="8306"/>
      </w:tabs>
    </w:pPr>
    <w:rPr>
      <w:sz w:val="20"/>
      <w:szCs w:val="20"/>
    </w:rPr>
  </w:style>
  <w:style w:type="character" w:customStyle="1" w:styleId="HeaderChar">
    <w:name w:val="Header Char"/>
    <w:basedOn w:val="DefaultParagraphFont"/>
    <w:link w:val="Header"/>
    <w:rsid w:val="00D20650"/>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20650"/>
    <w:pPr>
      <w:jc w:val="both"/>
    </w:pPr>
    <w:rPr>
      <w:rFonts w:ascii="Arial LatArm" w:hAnsi="Arial LatArm"/>
      <w:sz w:val="20"/>
      <w:szCs w:val="20"/>
    </w:rPr>
  </w:style>
  <w:style w:type="character" w:customStyle="1" w:styleId="BodyText3Char">
    <w:name w:val="Body Text 3 Char"/>
    <w:basedOn w:val="DefaultParagraphFont"/>
    <w:link w:val="BodyText3"/>
    <w:rsid w:val="00D20650"/>
    <w:rPr>
      <w:rFonts w:ascii="Arial LatArm" w:eastAsia="Times New Roman" w:hAnsi="Arial LatArm" w:cs="Times New Roman"/>
      <w:kern w:val="0"/>
      <w:sz w:val="20"/>
      <w:szCs w:val="20"/>
      <w:lang w:val="ru-RU" w:eastAsia="ru-RU" w:bidi="ru-RU"/>
      <w14:ligatures w14:val="none"/>
    </w:rPr>
  </w:style>
  <w:style w:type="character" w:styleId="PageNumber">
    <w:name w:val="page number"/>
    <w:basedOn w:val="DefaultParagraphFont"/>
    <w:rsid w:val="00D20650"/>
  </w:style>
  <w:style w:type="paragraph" w:styleId="FootnoteText">
    <w:name w:val="footnote text"/>
    <w:basedOn w:val="Normal"/>
    <w:link w:val="FootnoteTextChar"/>
    <w:rsid w:val="00D20650"/>
    <w:rPr>
      <w:rFonts w:ascii="Times Armenian" w:hAnsi="Times Armenian"/>
      <w:sz w:val="20"/>
      <w:szCs w:val="20"/>
    </w:rPr>
  </w:style>
  <w:style w:type="character" w:customStyle="1" w:styleId="FootnoteTextChar">
    <w:name w:val="Footnote Text Char"/>
    <w:basedOn w:val="DefaultParagraphFont"/>
    <w:link w:val="FootnoteText"/>
    <w:rsid w:val="00D20650"/>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20650"/>
    <w:pPr>
      <w:spacing w:after="160" w:line="240" w:lineRule="exact"/>
    </w:pPr>
    <w:rPr>
      <w:rFonts w:ascii="Arial" w:hAnsi="Arial" w:cs="Arial"/>
      <w:sz w:val="20"/>
      <w:szCs w:val="20"/>
    </w:rPr>
  </w:style>
  <w:style w:type="paragraph" w:customStyle="1" w:styleId="norm">
    <w:name w:val="norm"/>
    <w:basedOn w:val="Normal"/>
    <w:rsid w:val="00D20650"/>
    <w:pPr>
      <w:spacing w:line="480" w:lineRule="auto"/>
      <w:ind w:firstLine="709"/>
      <w:jc w:val="both"/>
    </w:pPr>
    <w:rPr>
      <w:rFonts w:ascii="Arial Armenian" w:hAnsi="Arial Armenian"/>
      <w:sz w:val="22"/>
      <w:szCs w:val="20"/>
    </w:rPr>
  </w:style>
  <w:style w:type="character" w:customStyle="1" w:styleId="normChar">
    <w:name w:val="norm Char"/>
    <w:locked/>
    <w:rsid w:val="00D20650"/>
    <w:rPr>
      <w:rFonts w:ascii="Arial Armenian" w:hAnsi="Arial Armenian"/>
      <w:sz w:val="22"/>
      <w:lang w:val="ru-RU" w:eastAsia="ru-RU" w:bidi="ru-RU"/>
    </w:rPr>
  </w:style>
  <w:style w:type="character" w:customStyle="1" w:styleId="CharCharChar">
    <w:name w:val="Char Char Char"/>
    <w:rsid w:val="00D20650"/>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D20650"/>
    <w:pPr>
      <w:spacing w:before="100" w:beforeAutospacing="1" w:after="100" w:afterAutospacing="1"/>
    </w:pPr>
  </w:style>
  <w:style w:type="character" w:styleId="Strong">
    <w:name w:val="Strong"/>
    <w:qFormat/>
    <w:rsid w:val="00D20650"/>
    <w:rPr>
      <w:b/>
      <w:bCs/>
    </w:rPr>
  </w:style>
  <w:style w:type="character" w:styleId="FootnoteReference">
    <w:name w:val="footnote reference"/>
    <w:rsid w:val="00D20650"/>
    <w:rPr>
      <w:vertAlign w:val="superscript"/>
    </w:rPr>
  </w:style>
  <w:style w:type="character" w:customStyle="1" w:styleId="CharChar22">
    <w:name w:val="Char Char22"/>
    <w:rsid w:val="00D20650"/>
    <w:rPr>
      <w:rFonts w:ascii="Arial Armenian" w:hAnsi="Arial Armenian"/>
      <w:sz w:val="28"/>
      <w:lang w:val="ru-RU"/>
    </w:rPr>
  </w:style>
  <w:style w:type="character" w:customStyle="1" w:styleId="CharChar20">
    <w:name w:val="Char Char20"/>
    <w:rsid w:val="00D20650"/>
    <w:rPr>
      <w:rFonts w:ascii="Times LatArm" w:hAnsi="Times LatArm"/>
      <w:b/>
      <w:sz w:val="28"/>
      <w:lang w:val="ru-RU"/>
    </w:rPr>
  </w:style>
  <w:style w:type="character" w:customStyle="1" w:styleId="CharChar16">
    <w:name w:val="Char Char16"/>
    <w:rsid w:val="00D20650"/>
    <w:rPr>
      <w:rFonts w:ascii="Times Armenian" w:hAnsi="Times Armenian"/>
      <w:b/>
      <w:lang w:val="ru-RU"/>
    </w:rPr>
  </w:style>
  <w:style w:type="character" w:customStyle="1" w:styleId="CharChar15">
    <w:name w:val="Char Char15"/>
    <w:rsid w:val="00D20650"/>
    <w:rPr>
      <w:rFonts w:ascii="Times Armenian" w:hAnsi="Times Armenian"/>
      <w:i/>
      <w:lang w:val="ru-RU"/>
    </w:rPr>
  </w:style>
  <w:style w:type="character" w:customStyle="1" w:styleId="CharChar13">
    <w:name w:val="Char Char13"/>
    <w:rsid w:val="00D20650"/>
    <w:rPr>
      <w:rFonts w:ascii="Arial Armenian" w:hAnsi="Arial Armenian"/>
      <w:lang w:val="ru-RU"/>
    </w:rPr>
  </w:style>
  <w:style w:type="character" w:styleId="CommentReference">
    <w:name w:val="annotation reference"/>
    <w:semiHidden/>
    <w:rsid w:val="00D20650"/>
    <w:rPr>
      <w:sz w:val="16"/>
      <w:szCs w:val="16"/>
    </w:rPr>
  </w:style>
  <w:style w:type="paragraph" w:styleId="CommentText">
    <w:name w:val="annotation text"/>
    <w:basedOn w:val="Normal"/>
    <w:link w:val="CommentTextChar"/>
    <w:semiHidden/>
    <w:rsid w:val="00D20650"/>
    <w:rPr>
      <w:rFonts w:ascii="Times Armenian" w:hAnsi="Times Armenian"/>
      <w:sz w:val="20"/>
      <w:szCs w:val="20"/>
    </w:rPr>
  </w:style>
  <w:style w:type="character" w:customStyle="1" w:styleId="CommentTextChar">
    <w:name w:val="Comment Text Char"/>
    <w:basedOn w:val="DefaultParagraphFont"/>
    <w:link w:val="CommentText"/>
    <w:semiHidden/>
    <w:rsid w:val="00D20650"/>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20650"/>
    <w:rPr>
      <w:b/>
      <w:bCs/>
    </w:rPr>
  </w:style>
  <w:style w:type="character" w:customStyle="1" w:styleId="CommentSubjectChar">
    <w:name w:val="Comment Subject Char"/>
    <w:basedOn w:val="CommentTextChar"/>
    <w:link w:val="CommentSubject"/>
    <w:semiHidden/>
    <w:rsid w:val="00D20650"/>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20650"/>
    <w:rPr>
      <w:rFonts w:ascii="Times Armenian" w:hAnsi="Times Armenian"/>
      <w:sz w:val="20"/>
      <w:szCs w:val="20"/>
    </w:rPr>
  </w:style>
  <w:style w:type="character" w:customStyle="1" w:styleId="EndnoteTextChar">
    <w:name w:val="Endnote Text Char"/>
    <w:basedOn w:val="DefaultParagraphFont"/>
    <w:link w:val="EndnoteText"/>
    <w:semiHidden/>
    <w:rsid w:val="00D20650"/>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20650"/>
    <w:rPr>
      <w:vertAlign w:val="superscript"/>
    </w:rPr>
  </w:style>
  <w:style w:type="paragraph" w:styleId="DocumentMap">
    <w:name w:val="Document Map"/>
    <w:basedOn w:val="Normal"/>
    <w:link w:val="DocumentMapChar"/>
    <w:semiHidden/>
    <w:rsid w:val="00D2065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20650"/>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20650"/>
    <w:pPr>
      <w:spacing w:after="0" w:line="240" w:lineRule="auto"/>
    </w:pPr>
    <w:rPr>
      <w:rFonts w:ascii="Times Armenian" w:eastAsia="Times New Roman" w:hAnsi="Times Armenian" w:cs="Times New Roman"/>
      <w:kern w:val="0"/>
      <w:szCs w:val="20"/>
      <w:lang w:val="ru-RU" w:eastAsia="ru-RU" w:bidi="ru-RU"/>
      <w14:ligatures w14:val="none"/>
    </w:rPr>
  </w:style>
  <w:style w:type="table" w:styleId="TableGrid">
    <w:name w:val="Table Grid"/>
    <w:basedOn w:val="TableNormal"/>
    <w:uiPriority w:val="59"/>
    <w:rsid w:val="00D20650"/>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0650"/>
    <w:pPr>
      <w:spacing w:after="160" w:line="240" w:lineRule="exact"/>
    </w:pPr>
    <w:rPr>
      <w:rFonts w:ascii="Verdana" w:hAnsi="Verdana"/>
      <w:sz w:val="20"/>
      <w:szCs w:val="20"/>
    </w:rPr>
  </w:style>
  <w:style w:type="paragraph" w:customStyle="1" w:styleId="Style2">
    <w:name w:val="Style2"/>
    <w:basedOn w:val="Normal"/>
    <w:rsid w:val="00D20650"/>
    <w:pPr>
      <w:jc w:val="center"/>
    </w:pPr>
    <w:rPr>
      <w:rFonts w:ascii="Arial Armenian" w:hAnsi="Arial Armenian"/>
      <w:w w:val="90"/>
      <w:sz w:val="22"/>
      <w:szCs w:val="20"/>
    </w:rPr>
  </w:style>
  <w:style w:type="character" w:customStyle="1" w:styleId="CharChar23">
    <w:name w:val="Char Char23"/>
    <w:rsid w:val="00D20650"/>
    <w:rPr>
      <w:rFonts w:ascii="Arial Armenian" w:hAnsi="Arial Armenian"/>
      <w:sz w:val="28"/>
      <w:lang w:val="ru-RU" w:eastAsia="ru-RU" w:bidi="ru-RU"/>
    </w:rPr>
  </w:style>
  <w:style w:type="character" w:customStyle="1" w:styleId="CharChar21">
    <w:name w:val="Char Char21"/>
    <w:rsid w:val="00D20650"/>
    <w:rPr>
      <w:rFonts w:ascii="Arial LatArm" w:hAnsi="Arial LatArm"/>
      <w:b/>
      <w:color w:val="0000FF"/>
      <w:lang w:val="ru-RU" w:eastAsia="ru-RU" w:bidi="ru-RU"/>
    </w:rPr>
  </w:style>
  <w:style w:type="character" w:customStyle="1" w:styleId="CharChar25">
    <w:name w:val="Char Char25"/>
    <w:rsid w:val="00D20650"/>
    <w:rPr>
      <w:rFonts w:ascii="Arial Armenian" w:hAnsi="Arial Armenian"/>
      <w:sz w:val="28"/>
      <w:lang w:val="ru-RU" w:eastAsia="ru-RU" w:bidi="ru-RU"/>
    </w:rPr>
  </w:style>
  <w:style w:type="character" w:customStyle="1" w:styleId="CharChar24">
    <w:name w:val="Char Char24"/>
    <w:rsid w:val="00D20650"/>
    <w:rPr>
      <w:rFonts w:ascii="Arial LatArm" w:hAnsi="Arial LatArm"/>
      <w:b/>
      <w:color w:val="0000FF"/>
      <w:lang w:val="ru-RU" w:eastAsia="ru-RU" w:bidi="ru-RU"/>
    </w:rPr>
  </w:style>
  <w:style w:type="paragraph" w:styleId="BlockText">
    <w:name w:val="Block Text"/>
    <w:basedOn w:val="Normal"/>
    <w:rsid w:val="00D2065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20650"/>
    <w:pPr>
      <w:autoSpaceDE w:val="0"/>
      <w:autoSpaceDN w:val="0"/>
      <w:adjustRightInd w:val="0"/>
    </w:pPr>
    <w:rPr>
      <w:rFonts w:ascii="Times Armenian" w:hAnsi="Times Armenian"/>
    </w:rPr>
  </w:style>
  <w:style w:type="paragraph" w:customStyle="1" w:styleId="Normal2">
    <w:name w:val="Normal+2"/>
    <w:basedOn w:val="Normal"/>
    <w:next w:val="Normal"/>
    <w:rsid w:val="00D2065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20650"/>
    <w:pPr>
      <w:widowControl w:val="0"/>
      <w:adjustRightInd w:val="0"/>
      <w:spacing w:after="160" w:line="240" w:lineRule="exact"/>
    </w:pPr>
    <w:rPr>
      <w:sz w:val="20"/>
      <w:szCs w:val="20"/>
    </w:rPr>
  </w:style>
  <w:style w:type="paragraph" w:customStyle="1" w:styleId="xl63">
    <w:name w:val="xl63"/>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2065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2065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2065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2065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2065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2065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2065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2065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20650"/>
    <w:pPr>
      <w:spacing w:before="100" w:beforeAutospacing="1" w:after="100" w:afterAutospacing="1"/>
    </w:pPr>
    <w:rPr>
      <w:rFonts w:eastAsia="Arial Unicode MS"/>
      <w:sz w:val="16"/>
      <w:szCs w:val="16"/>
    </w:rPr>
  </w:style>
  <w:style w:type="paragraph" w:customStyle="1" w:styleId="font13">
    <w:name w:val="font13"/>
    <w:basedOn w:val="Normal"/>
    <w:rsid w:val="00D2065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2065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2065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2065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2065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20650"/>
    <w:pPr>
      <w:suppressAutoHyphens/>
      <w:spacing w:line="100" w:lineRule="atLeast"/>
    </w:pPr>
    <w:rPr>
      <w:kern w:val="1"/>
      <w:sz w:val="20"/>
      <w:szCs w:val="20"/>
    </w:rPr>
  </w:style>
  <w:style w:type="character" w:styleId="FollowedHyperlink">
    <w:name w:val="FollowedHyperlink"/>
    <w:rsid w:val="00D20650"/>
    <w:rPr>
      <w:color w:val="800080"/>
      <w:u w:val="single"/>
    </w:rPr>
  </w:style>
  <w:style w:type="character" w:customStyle="1" w:styleId="CharCharCharChar1">
    <w:name w:val="Char Char Char Char1"/>
    <w:aliases w:val=" Char Char Char Char Char Char"/>
    <w:rsid w:val="00D20650"/>
    <w:rPr>
      <w:rFonts w:ascii="Arial LatArm" w:hAnsi="Arial LatArm"/>
      <w:sz w:val="24"/>
      <w:lang w:val="ru-RU" w:eastAsia="ru-RU" w:bidi="ru-RU"/>
    </w:rPr>
  </w:style>
  <w:style w:type="character" w:customStyle="1" w:styleId="CharChar">
    <w:name w:val="Char Char"/>
    <w:locked/>
    <w:rsid w:val="00D20650"/>
    <w:rPr>
      <w:lang w:val="ru-RU" w:eastAsia="ru-RU" w:bidi="ru-RU"/>
    </w:rPr>
  </w:style>
  <w:style w:type="paragraph" w:customStyle="1" w:styleId="Char3CharCharChar">
    <w:name w:val="Char3 Char Char Char"/>
    <w:basedOn w:val="Normal"/>
    <w:next w:val="Normal"/>
    <w:semiHidden/>
    <w:rsid w:val="00D20650"/>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D20650"/>
  </w:style>
  <w:style w:type="character" w:styleId="Emphasis">
    <w:name w:val="Emphasis"/>
    <w:qFormat/>
    <w:rsid w:val="00D20650"/>
    <w:rPr>
      <w:i/>
      <w:iCs/>
    </w:rPr>
  </w:style>
  <w:style w:type="character" w:customStyle="1" w:styleId="ezkurwreuab5ozgtqnkl">
    <w:name w:val="ezkurwreuab5ozgtqnkl"/>
    <w:basedOn w:val="DefaultParagraphFont"/>
    <w:rsid w:val="00D20650"/>
  </w:style>
  <w:style w:type="paragraph" w:styleId="HTMLPreformatted">
    <w:name w:val="HTML Preformatted"/>
    <w:basedOn w:val="Normal"/>
    <w:link w:val="HTMLPreformattedChar"/>
    <w:uiPriority w:val="99"/>
    <w:semiHidden/>
    <w:unhideWhenUsed/>
    <w:rsid w:val="00D20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D20650"/>
    <w:rPr>
      <w:rFonts w:ascii="Courier New" w:eastAsia="Times New Roman" w:hAnsi="Courier New" w:cs="Courier New"/>
      <w:kern w:val="0"/>
      <w:sz w:val="20"/>
      <w:szCs w:val="20"/>
      <w14:ligatures w14:val="none"/>
    </w:rPr>
  </w:style>
  <w:style w:type="character" w:customStyle="1" w:styleId="y2iqfc">
    <w:name w:val="y2iqfc"/>
    <w:basedOn w:val="DefaultParagraphFont"/>
    <w:rsid w:val="00D20650"/>
  </w:style>
  <w:style w:type="table" w:customStyle="1" w:styleId="TableGrid1">
    <w:name w:val="Table Grid1"/>
    <w:basedOn w:val="TableNormal"/>
    <w:next w:val="TableGrid"/>
    <w:uiPriority w:val="39"/>
    <w:rsid w:val="00D0083E"/>
    <w:pPr>
      <w:spacing w:after="0" w:line="240" w:lineRule="auto"/>
    </w:pPr>
    <w:rPr>
      <w:rFonts w:ascii="Times New Roman" w:eastAsia="Times New Roman" w:hAnsi="Times New Roman" w:cs="Times New Roman"/>
      <w:kern w:val="0"/>
      <w:sz w:val="20"/>
      <w:szCs w:val="20"/>
      <w:lang w:val="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DefaultParagraphFont"/>
    <w:rsid w:val="00DA5683"/>
  </w:style>
  <w:style w:type="table" w:customStyle="1" w:styleId="1">
    <w:name w:val="Сетка таблицы светлая1"/>
    <w:basedOn w:val="TableNormal"/>
    <w:uiPriority w:val="40"/>
    <w:rsid w:val="00487FDB"/>
    <w:pPr>
      <w:spacing w:after="0" w:line="240" w:lineRule="auto"/>
    </w:pPr>
    <w:rPr>
      <w:rFonts w:ascii="Calibri" w:eastAsia="Calibri" w:hAnsi="Calibri" w:cs="Times New Roman"/>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F480B-8BE4-46AF-AD65-26793C6D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87</Pages>
  <Words>21828</Words>
  <Characters>124424</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180</cp:revision>
  <dcterms:created xsi:type="dcterms:W3CDTF">2025-06-26T06:05:00Z</dcterms:created>
  <dcterms:modified xsi:type="dcterms:W3CDTF">2026-02-27T06:18:00Z</dcterms:modified>
</cp:coreProperties>
</file>